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3CE" w:rsidRPr="008771C2" w:rsidRDefault="00E013CE" w:rsidP="00E013CE">
      <w:pPr>
        <w:pStyle w:val="NormalWeb"/>
        <w:spacing w:before="0" w:after="0"/>
        <w:jc w:val="center"/>
        <w:rPr>
          <w:rStyle w:val="SubttuloCar1"/>
          <w:rFonts w:ascii="Arial" w:hAnsi="Arial" w:cs="Arial"/>
          <w:b/>
          <w:lang w:val="es-CO"/>
        </w:rPr>
      </w:pPr>
      <w:r w:rsidRPr="008771C2">
        <w:rPr>
          <w:rStyle w:val="SubttuloCar1"/>
          <w:rFonts w:ascii="Arial" w:hAnsi="Arial" w:cs="Arial"/>
          <w:b/>
          <w:lang w:val="es-CO"/>
        </w:rPr>
        <w:t xml:space="preserve">PLAN OPERATIVO CONTRATO INTERADMINISTRATIVO </w:t>
      </w:r>
      <w:r w:rsidR="007136F6">
        <w:rPr>
          <w:rStyle w:val="SubttuloCar1"/>
          <w:rFonts w:ascii="Arial" w:hAnsi="Arial" w:cs="Arial"/>
          <w:b/>
          <w:lang w:val="es-CO"/>
        </w:rPr>
        <w:t>20160418</w:t>
      </w:r>
      <w:r w:rsidR="00F53489">
        <w:rPr>
          <w:rStyle w:val="SubttuloCar1"/>
          <w:rFonts w:ascii="Arial" w:hAnsi="Arial" w:cs="Arial"/>
          <w:b/>
          <w:lang w:val="es-CO"/>
        </w:rPr>
        <w:t xml:space="preserve"> </w:t>
      </w:r>
      <w:r w:rsidRPr="008771C2">
        <w:rPr>
          <w:rStyle w:val="SubttuloCar1"/>
          <w:rFonts w:ascii="Arial" w:hAnsi="Arial" w:cs="Arial"/>
          <w:b/>
          <w:lang w:val="es-CO"/>
        </w:rPr>
        <w:t>ENTRE MINISTERIO DE AGRICULTURA Y DESARROLLO RURAL Y EL FONDO PARA EL FINANCIAMIENTO DEL SECTOR AGROPECUARIO</w:t>
      </w:r>
      <w:r w:rsidR="00F53489">
        <w:rPr>
          <w:rStyle w:val="SubttuloCar1"/>
          <w:rFonts w:ascii="Arial" w:hAnsi="Arial" w:cs="Arial"/>
          <w:b/>
          <w:lang w:val="es-CO"/>
        </w:rPr>
        <w:t xml:space="preserve"> – MODIFICADO POR EL ACTA </w:t>
      </w:r>
      <w:r w:rsidR="00134238">
        <w:rPr>
          <w:rStyle w:val="SubttuloCar1"/>
          <w:rFonts w:ascii="Arial" w:hAnsi="Arial" w:cs="Arial"/>
          <w:b/>
          <w:lang w:val="es-CO"/>
        </w:rPr>
        <w:t>No</w:t>
      </w:r>
      <w:r w:rsidR="00F22319">
        <w:rPr>
          <w:rStyle w:val="SubttuloCar1"/>
          <w:rFonts w:ascii="Arial" w:hAnsi="Arial" w:cs="Arial"/>
          <w:b/>
          <w:lang w:val="es-CO"/>
        </w:rPr>
        <w:t xml:space="preserve"> </w:t>
      </w:r>
      <w:ins w:id="0" w:author="fmolina" w:date="2016-11-08T16:24:00Z">
        <w:r w:rsidR="0065590C">
          <w:rPr>
            <w:rStyle w:val="SubttuloCar1"/>
            <w:rFonts w:ascii="Arial" w:hAnsi="Arial" w:cs="Arial"/>
            <w:b/>
            <w:lang w:val="es-CO"/>
          </w:rPr>
          <w:t>7</w:t>
        </w:r>
      </w:ins>
      <w:del w:id="1" w:author="fmolina" w:date="2016-11-08T16:24:00Z">
        <w:r w:rsidR="00F22319" w:rsidDel="0065590C">
          <w:rPr>
            <w:rStyle w:val="SubttuloCar1"/>
            <w:rFonts w:ascii="Arial" w:hAnsi="Arial" w:cs="Arial"/>
            <w:b/>
            <w:lang w:val="es-CO"/>
          </w:rPr>
          <w:delText>6</w:delText>
        </w:r>
      </w:del>
      <w:r w:rsidR="00F22319">
        <w:rPr>
          <w:rStyle w:val="SubttuloCar1"/>
          <w:rFonts w:ascii="Arial" w:hAnsi="Arial" w:cs="Arial"/>
          <w:b/>
          <w:lang w:val="es-CO"/>
        </w:rPr>
        <w:t xml:space="preserve"> DEL </w:t>
      </w:r>
      <w:ins w:id="2" w:author="fmolina" w:date="2016-11-08T16:24:00Z">
        <w:r w:rsidR="0065590C">
          <w:rPr>
            <w:rStyle w:val="SubttuloCar1"/>
            <w:rFonts w:ascii="Arial" w:hAnsi="Arial" w:cs="Arial"/>
            <w:b/>
            <w:lang w:val="es-CO"/>
          </w:rPr>
          <w:t>02</w:t>
        </w:r>
      </w:ins>
      <w:del w:id="3" w:author="fmolina" w:date="2016-11-08T16:24:00Z">
        <w:r w:rsidR="00F22319" w:rsidDel="0065590C">
          <w:rPr>
            <w:rStyle w:val="SubttuloCar1"/>
            <w:rFonts w:ascii="Arial" w:hAnsi="Arial" w:cs="Arial"/>
            <w:b/>
            <w:lang w:val="es-CO"/>
          </w:rPr>
          <w:delText>21</w:delText>
        </w:r>
      </w:del>
      <w:r w:rsidR="00F22319">
        <w:rPr>
          <w:rStyle w:val="SubttuloCar1"/>
          <w:rFonts w:ascii="Arial" w:hAnsi="Arial" w:cs="Arial"/>
          <w:b/>
          <w:lang w:val="es-CO"/>
        </w:rPr>
        <w:t xml:space="preserve"> DE </w:t>
      </w:r>
      <w:del w:id="4" w:author="fmolina" w:date="2016-11-08T16:24:00Z">
        <w:r w:rsidR="00F22319" w:rsidDel="0065590C">
          <w:rPr>
            <w:rStyle w:val="SubttuloCar1"/>
            <w:rFonts w:ascii="Arial" w:hAnsi="Arial" w:cs="Arial"/>
            <w:b/>
            <w:lang w:val="es-CO"/>
          </w:rPr>
          <w:delText>SEPTIEMBRE</w:delText>
        </w:r>
      </w:del>
      <w:ins w:id="5" w:author="fmolina" w:date="2016-11-08T16:24:00Z">
        <w:r w:rsidR="0065590C">
          <w:rPr>
            <w:rStyle w:val="SubttuloCar1"/>
            <w:rFonts w:ascii="Arial" w:hAnsi="Arial" w:cs="Arial"/>
            <w:b/>
            <w:lang w:val="es-CO"/>
          </w:rPr>
          <w:t>NOVIEMBRE</w:t>
        </w:r>
      </w:ins>
      <w:r w:rsidR="00E94EB9">
        <w:rPr>
          <w:rStyle w:val="SubttuloCar1"/>
          <w:rFonts w:ascii="Arial" w:hAnsi="Arial" w:cs="Arial"/>
          <w:b/>
          <w:lang w:val="es-CO"/>
        </w:rPr>
        <w:t xml:space="preserve"> DE 2016 </w:t>
      </w:r>
      <w:r w:rsidR="00F53489">
        <w:rPr>
          <w:rStyle w:val="SubttuloCar1"/>
          <w:rFonts w:ascii="Arial" w:hAnsi="Arial" w:cs="Arial"/>
          <w:b/>
          <w:lang w:val="es-CO"/>
        </w:rPr>
        <w:t>DEL COMITÉ ADMINISTRATIVO</w:t>
      </w:r>
      <w:ins w:id="6" w:author="fmolina" w:date="2016-11-08T16:28:00Z">
        <w:r w:rsidR="009763EC">
          <w:rPr>
            <w:rStyle w:val="SubttuloCar1"/>
            <w:rFonts w:ascii="Arial" w:hAnsi="Arial" w:cs="Arial"/>
            <w:b/>
            <w:lang w:val="es-CO"/>
          </w:rPr>
          <w:t xml:space="preserve"> (</w:t>
        </w:r>
      </w:ins>
      <w:ins w:id="7" w:author="fmolina" w:date="2016-11-08T16:29:00Z">
        <w:r w:rsidR="009763EC">
          <w:rPr>
            <w:rStyle w:val="SubttuloCar1"/>
            <w:rFonts w:ascii="Arial" w:hAnsi="Arial" w:cs="Arial"/>
            <w:b/>
            <w:lang w:val="es-CO"/>
          </w:rPr>
          <w:t>adición</w:t>
        </w:r>
      </w:ins>
      <w:ins w:id="8" w:author="fmolina" w:date="2016-11-08T16:28:00Z">
        <w:r w:rsidR="0065590C">
          <w:rPr>
            <w:rStyle w:val="SubttuloCar1"/>
            <w:rFonts w:ascii="Arial" w:hAnsi="Arial" w:cs="Arial"/>
            <w:b/>
            <w:lang w:val="es-CO"/>
          </w:rPr>
          <w:t xml:space="preserve"> recursos </w:t>
        </w:r>
      </w:ins>
      <w:ins w:id="9" w:author="fmolina" w:date="2016-11-08T16:29:00Z">
        <w:r w:rsidR="009763EC">
          <w:rPr>
            <w:rStyle w:val="SubttuloCar1"/>
            <w:rFonts w:ascii="Arial" w:hAnsi="Arial" w:cs="Arial"/>
            <w:b/>
            <w:lang w:val="es-CO"/>
          </w:rPr>
          <w:t>ICR</w:t>
        </w:r>
      </w:ins>
      <w:ins w:id="10" w:author="fmolina" w:date="2016-11-08T16:28:00Z">
        <w:r w:rsidR="0065590C">
          <w:rPr>
            <w:rStyle w:val="SubttuloCar1"/>
            <w:rFonts w:ascii="Arial" w:hAnsi="Arial" w:cs="Arial"/>
            <w:b/>
            <w:lang w:val="es-CO"/>
          </w:rPr>
          <w:t>)</w:t>
        </w:r>
      </w:ins>
      <w:ins w:id="11" w:author="fmolina" w:date="2016-11-08T16:29:00Z">
        <w:r w:rsidR="009763EC">
          <w:rPr>
            <w:rStyle w:val="SubttuloCar1"/>
            <w:rFonts w:ascii="Arial" w:hAnsi="Arial" w:cs="Arial"/>
            <w:b/>
            <w:lang w:val="es-CO"/>
          </w:rPr>
          <w:t xml:space="preserve"> VIGENTE A PARTIR DEL XX DE XX DE 2016</w:t>
        </w:r>
      </w:ins>
      <w:r w:rsidR="00F53489">
        <w:rPr>
          <w:rStyle w:val="SubttuloCar1"/>
          <w:rFonts w:ascii="Arial" w:hAnsi="Arial" w:cs="Arial"/>
          <w:b/>
          <w:lang w:val="es-CO"/>
        </w:rPr>
        <w:t xml:space="preserve"> </w:t>
      </w:r>
    </w:p>
    <w:p w:rsidR="00E013CE" w:rsidRPr="008771C2" w:rsidRDefault="00E013CE" w:rsidP="00E013CE">
      <w:pPr>
        <w:pStyle w:val="NormalWeb"/>
        <w:spacing w:before="0" w:after="0"/>
        <w:jc w:val="center"/>
        <w:rPr>
          <w:rStyle w:val="SubttuloCar1"/>
          <w:rFonts w:ascii="Arial" w:hAnsi="Arial" w:cs="Arial"/>
          <w:b/>
          <w:lang w:val="es-CO"/>
        </w:rPr>
      </w:pPr>
    </w:p>
    <w:sdt>
      <w:sdtPr>
        <w:rPr>
          <w:rFonts w:ascii="Cambria" w:eastAsia="Calibri" w:hAnsi="Cambria" w:cs="Cambria"/>
          <w:color w:val="auto"/>
          <w:sz w:val="24"/>
          <w:szCs w:val="24"/>
          <w:lang w:val="es-ES" w:eastAsia="en-US"/>
        </w:rPr>
        <w:id w:val="-1570805681"/>
        <w:docPartObj>
          <w:docPartGallery w:val="Table of Contents"/>
          <w:docPartUnique/>
        </w:docPartObj>
      </w:sdtPr>
      <w:sdtEndPr>
        <w:rPr>
          <w:rFonts w:ascii="Calibri" w:hAnsi="Calibri" w:cs="Times New Roman"/>
          <w:b/>
          <w:bCs/>
          <w:sz w:val="22"/>
          <w:szCs w:val="22"/>
        </w:rPr>
      </w:sdtEndPr>
      <w:sdtContent>
        <w:p w:rsidR="005D43C5" w:rsidRPr="00A36A71" w:rsidRDefault="005D43C5">
          <w:pPr>
            <w:pStyle w:val="TtulodeTDC"/>
            <w:rPr>
              <w:rFonts w:ascii="Arial" w:hAnsi="Arial" w:cs="Arial"/>
              <w:color w:val="auto"/>
            </w:rPr>
          </w:pPr>
          <w:r w:rsidRPr="00A36A71">
            <w:rPr>
              <w:rFonts w:ascii="Arial" w:hAnsi="Arial" w:cs="Arial"/>
              <w:color w:val="auto"/>
            </w:rPr>
            <w:t>Contenido</w:t>
          </w:r>
        </w:p>
        <w:p w:rsidR="00451D5B" w:rsidRDefault="00503813" w:rsidP="00451D5B">
          <w:pPr>
            <w:pStyle w:val="TDC3"/>
            <w:rPr>
              <w:rFonts w:asciiTheme="minorHAnsi" w:eastAsiaTheme="minorEastAsia" w:hAnsiTheme="minorHAnsi" w:cstheme="minorBidi"/>
              <w:noProof/>
              <w:kern w:val="0"/>
              <w:sz w:val="22"/>
              <w:szCs w:val="22"/>
              <w:lang w:val="es-CO"/>
            </w:rPr>
          </w:pPr>
          <w:r w:rsidRPr="00503813">
            <w:rPr>
              <w:lang w:val="es-CO"/>
            </w:rPr>
            <w:fldChar w:fldCharType="begin"/>
          </w:r>
          <w:r w:rsidR="005D43C5" w:rsidRPr="0029006D">
            <w:rPr>
              <w:lang w:val="es-CO"/>
            </w:rPr>
            <w:instrText xml:space="preserve"> TOC \o "1-3" \h \z \u </w:instrText>
          </w:r>
          <w:r w:rsidRPr="00503813">
            <w:rPr>
              <w:lang w:val="es-CO"/>
            </w:rPr>
            <w:fldChar w:fldCharType="separate"/>
          </w:r>
          <w:hyperlink w:anchor="_Toc447195763" w:history="1">
            <w:r w:rsidR="00451D5B" w:rsidRPr="00E85EB7">
              <w:rPr>
                <w:rStyle w:val="Hipervnculo"/>
                <w:rFonts w:ascii="Arial" w:hAnsi="Arial" w:cs="Arial"/>
                <w:noProof/>
                <w:lang w:val="es-CO"/>
              </w:rPr>
              <w:t>1.</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Antecedentes</w:t>
            </w:r>
            <w:r w:rsidR="00451D5B">
              <w:rPr>
                <w:noProof/>
                <w:webHidden/>
              </w:rPr>
              <w:tab/>
            </w:r>
            <w:r>
              <w:rPr>
                <w:noProof/>
                <w:webHidden/>
              </w:rPr>
              <w:fldChar w:fldCharType="begin"/>
            </w:r>
            <w:r w:rsidR="00451D5B">
              <w:rPr>
                <w:noProof/>
                <w:webHidden/>
              </w:rPr>
              <w:instrText xml:space="preserve"> PAGEREF _Toc447195763 \h </w:instrText>
            </w:r>
            <w:r>
              <w:rPr>
                <w:noProof/>
                <w:webHidden/>
              </w:rPr>
            </w:r>
            <w:r>
              <w:rPr>
                <w:noProof/>
                <w:webHidden/>
              </w:rPr>
              <w:fldChar w:fldCharType="separate"/>
            </w:r>
            <w:r w:rsidR="00900617">
              <w:rPr>
                <w:noProof/>
                <w:webHidden/>
              </w:rPr>
              <w:t>2</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lang w:val="es-CO"/>
            </w:rPr>
          </w:pPr>
          <w:hyperlink w:anchor="_Toc447195764" w:history="1">
            <w:r w:rsidR="00451D5B" w:rsidRPr="00E85EB7">
              <w:rPr>
                <w:rStyle w:val="Hipervnculo"/>
                <w:rFonts w:ascii="Arial" w:hAnsi="Arial" w:cs="Arial"/>
                <w:noProof/>
                <w:lang w:val="es-CO"/>
              </w:rPr>
              <w:t>2.</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Objetivos del Plan Operativo</w:t>
            </w:r>
            <w:r w:rsidR="00451D5B">
              <w:rPr>
                <w:noProof/>
                <w:webHidden/>
              </w:rPr>
              <w:tab/>
            </w:r>
            <w:r>
              <w:rPr>
                <w:noProof/>
                <w:webHidden/>
              </w:rPr>
              <w:fldChar w:fldCharType="begin"/>
            </w:r>
            <w:r w:rsidR="00451D5B">
              <w:rPr>
                <w:noProof/>
                <w:webHidden/>
              </w:rPr>
              <w:instrText xml:space="preserve"> PAGEREF _Toc447195764 \h </w:instrText>
            </w:r>
            <w:r>
              <w:rPr>
                <w:noProof/>
                <w:webHidden/>
              </w:rPr>
            </w:r>
            <w:r>
              <w:rPr>
                <w:noProof/>
                <w:webHidden/>
              </w:rPr>
              <w:fldChar w:fldCharType="separate"/>
            </w:r>
            <w:r w:rsidR="00900617">
              <w:rPr>
                <w:noProof/>
                <w:webHidden/>
              </w:rPr>
              <w:t>2</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lang w:val="es-CO"/>
            </w:rPr>
          </w:pPr>
          <w:hyperlink w:anchor="_Toc447195765" w:history="1">
            <w:r w:rsidR="00451D5B" w:rsidRPr="00E85EB7">
              <w:rPr>
                <w:rStyle w:val="Hipervnculo"/>
                <w:rFonts w:ascii="Arial" w:hAnsi="Arial" w:cs="Arial"/>
                <w:noProof/>
                <w:lang w:val="es-CO"/>
              </w:rPr>
              <w:t>2.1.</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Objetivo General</w:t>
            </w:r>
            <w:r w:rsidR="00451D5B">
              <w:rPr>
                <w:noProof/>
                <w:webHidden/>
              </w:rPr>
              <w:tab/>
            </w:r>
            <w:r>
              <w:rPr>
                <w:noProof/>
                <w:webHidden/>
              </w:rPr>
              <w:fldChar w:fldCharType="begin"/>
            </w:r>
            <w:r w:rsidR="00451D5B">
              <w:rPr>
                <w:noProof/>
                <w:webHidden/>
              </w:rPr>
              <w:instrText xml:space="preserve"> PAGEREF _Toc447195765 \h </w:instrText>
            </w:r>
            <w:r>
              <w:rPr>
                <w:noProof/>
                <w:webHidden/>
              </w:rPr>
            </w:r>
            <w:r>
              <w:rPr>
                <w:noProof/>
                <w:webHidden/>
              </w:rPr>
              <w:fldChar w:fldCharType="separate"/>
            </w:r>
            <w:r w:rsidR="00900617">
              <w:rPr>
                <w:noProof/>
                <w:webHidden/>
              </w:rPr>
              <w:t>2</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lang w:val="es-CO"/>
            </w:rPr>
          </w:pPr>
          <w:hyperlink w:anchor="_Toc447195766" w:history="1">
            <w:r w:rsidR="00451D5B" w:rsidRPr="00E85EB7">
              <w:rPr>
                <w:rStyle w:val="Hipervnculo"/>
                <w:rFonts w:ascii="Arial" w:hAnsi="Arial" w:cs="Arial"/>
                <w:noProof/>
                <w:lang w:val="es-CO"/>
              </w:rPr>
              <w:t>2.2.</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Objetivos Específicos</w:t>
            </w:r>
            <w:r w:rsidR="00451D5B">
              <w:rPr>
                <w:noProof/>
                <w:webHidden/>
              </w:rPr>
              <w:tab/>
            </w:r>
            <w:r>
              <w:rPr>
                <w:noProof/>
                <w:webHidden/>
              </w:rPr>
              <w:fldChar w:fldCharType="begin"/>
            </w:r>
            <w:r w:rsidR="00451D5B">
              <w:rPr>
                <w:noProof/>
                <w:webHidden/>
              </w:rPr>
              <w:instrText xml:space="preserve"> PAGEREF _Toc447195766 \h </w:instrText>
            </w:r>
            <w:r>
              <w:rPr>
                <w:noProof/>
                <w:webHidden/>
              </w:rPr>
            </w:r>
            <w:r>
              <w:rPr>
                <w:noProof/>
                <w:webHidden/>
              </w:rPr>
              <w:fldChar w:fldCharType="separate"/>
            </w:r>
            <w:r w:rsidR="00900617">
              <w:rPr>
                <w:noProof/>
                <w:webHidden/>
              </w:rPr>
              <w:t>2</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lang w:val="es-CO"/>
            </w:rPr>
          </w:pPr>
          <w:hyperlink w:anchor="_Toc447195767" w:history="1">
            <w:r w:rsidR="00451D5B" w:rsidRPr="00E85EB7">
              <w:rPr>
                <w:rStyle w:val="Hipervnculo"/>
                <w:rFonts w:ascii="Arial" w:hAnsi="Arial" w:cs="Arial"/>
                <w:noProof/>
                <w:lang w:val="es-CO"/>
              </w:rPr>
              <w:t>3.</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Instrumentos financieros a ejecutar en el Contrato</w:t>
            </w:r>
            <w:r w:rsidR="00451D5B">
              <w:rPr>
                <w:noProof/>
                <w:webHidden/>
              </w:rPr>
              <w:tab/>
            </w:r>
            <w:r>
              <w:rPr>
                <w:noProof/>
                <w:webHidden/>
              </w:rPr>
              <w:fldChar w:fldCharType="begin"/>
            </w:r>
            <w:r w:rsidR="00451D5B">
              <w:rPr>
                <w:noProof/>
                <w:webHidden/>
              </w:rPr>
              <w:instrText xml:space="preserve"> PAGEREF _Toc447195767 \h </w:instrText>
            </w:r>
            <w:r>
              <w:rPr>
                <w:noProof/>
                <w:webHidden/>
              </w:rPr>
            </w:r>
            <w:r>
              <w:rPr>
                <w:noProof/>
                <w:webHidden/>
              </w:rPr>
              <w:fldChar w:fldCharType="separate"/>
            </w:r>
            <w:r w:rsidR="00900617">
              <w:rPr>
                <w:noProof/>
                <w:webHidden/>
              </w:rPr>
              <w:t>3</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lang w:val="es-CO"/>
            </w:rPr>
          </w:pPr>
          <w:hyperlink w:anchor="_Toc447195768" w:history="1">
            <w:r w:rsidR="00451D5B" w:rsidRPr="00E85EB7">
              <w:rPr>
                <w:rStyle w:val="Hipervnculo"/>
                <w:rFonts w:ascii="Arial" w:hAnsi="Arial" w:cs="Arial"/>
                <w:noProof/>
                <w:lang w:val="es-CO"/>
              </w:rPr>
              <w:t>3.1.</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Incentivo a la Capitalización Rural – (ICR)</w:t>
            </w:r>
            <w:r w:rsidR="00451D5B">
              <w:rPr>
                <w:noProof/>
                <w:webHidden/>
              </w:rPr>
              <w:tab/>
            </w:r>
            <w:r>
              <w:rPr>
                <w:noProof/>
                <w:webHidden/>
              </w:rPr>
              <w:fldChar w:fldCharType="begin"/>
            </w:r>
            <w:r w:rsidR="00451D5B">
              <w:rPr>
                <w:noProof/>
                <w:webHidden/>
              </w:rPr>
              <w:instrText xml:space="preserve"> PAGEREF _Toc447195768 \h </w:instrText>
            </w:r>
            <w:r>
              <w:rPr>
                <w:noProof/>
                <w:webHidden/>
              </w:rPr>
            </w:r>
            <w:r>
              <w:rPr>
                <w:noProof/>
                <w:webHidden/>
              </w:rPr>
              <w:fldChar w:fldCharType="separate"/>
            </w:r>
            <w:r w:rsidR="00900617">
              <w:rPr>
                <w:noProof/>
                <w:webHidden/>
              </w:rPr>
              <w:t>3</w:t>
            </w:r>
            <w:r>
              <w:rPr>
                <w:noProof/>
                <w:webHidden/>
              </w:rPr>
              <w:fldChar w:fldCharType="end"/>
            </w:r>
          </w:hyperlink>
        </w:p>
        <w:p w:rsidR="00451D5B" w:rsidRPr="007935BB" w:rsidRDefault="00503813" w:rsidP="007935BB">
          <w:pPr>
            <w:pStyle w:val="TDC3"/>
            <w:rPr>
              <w:rFonts w:asciiTheme="minorHAnsi" w:eastAsiaTheme="minorEastAsia" w:hAnsiTheme="minorHAnsi" w:cstheme="minorBidi"/>
              <w:noProof/>
              <w:kern w:val="0"/>
              <w:sz w:val="22"/>
              <w:szCs w:val="22"/>
              <w:lang w:val="es-CO"/>
            </w:rPr>
          </w:pPr>
          <w:hyperlink w:anchor="_Toc447195769" w:history="1">
            <w:r w:rsidR="00451D5B" w:rsidRPr="00E85EB7">
              <w:rPr>
                <w:rStyle w:val="Hipervnculo"/>
                <w:rFonts w:ascii="Arial" w:hAnsi="Arial" w:cs="Arial"/>
                <w:noProof/>
                <w:lang w:val="es-CO"/>
              </w:rPr>
              <w:t>3.2.</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Línea Especial de Crédito con Tasa Subsidiada– (LEC)</w:t>
            </w:r>
            <w:r w:rsidR="00451D5B">
              <w:rPr>
                <w:noProof/>
                <w:webHidden/>
              </w:rPr>
              <w:tab/>
            </w:r>
            <w:r>
              <w:rPr>
                <w:noProof/>
                <w:webHidden/>
              </w:rPr>
              <w:fldChar w:fldCharType="begin"/>
            </w:r>
            <w:r w:rsidR="00451D5B">
              <w:rPr>
                <w:noProof/>
                <w:webHidden/>
              </w:rPr>
              <w:instrText xml:space="preserve"> PAGEREF _Toc447195769 \h </w:instrText>
            </w:r>
            <w:r>
              <w:rPr>
                <w:noProof/>
                <w:webHidden/>
              </w:rPr>
            </w:r>
            <w:r>
              <w:rPr>
                <w:noProof/>
                <w:webHidden/>
              </w:rPr>
              <w:fldChar w:fldCharType="separate"/>
            </w:r>
            <w:r w:rsidR="00900617">
              <w:rPr>
                <w:noProof/>
                <w:webHidden/>
              </w:rPr>
              <w:t>8</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lang w:val="es-CO"/>
            </w:rPr>
          </w:pPr>
          <w:hyperlink w:anchor="_Toc447195773" w:history="1">
            <w:r w:rsidR="007935BB">
              <w:rPr>
                <w:rStyle w:val="Hipervnculo"/>
                <w:rFonts w:ascii="Arial" w:hAnsi="Arial" w:cs="Arial"/>
                <w:noProof/>
                <w:lang w:val="es-CO"/>
              </w:rPr>
              <w:t>4</w:t>
            </w:r>
            <w:r w:rsidR="00451D5B" w:rsidRPr="00E85EB7">
              <w:rPr>
                <w:rStyle w:val="Hipervnculo"/>
                <w:rFonts w:ascii="Arial" w:hAnsi="Arial" w:cs="Arial"/>
                <w:noProof/>
                <w:lang w:val="es-CO"/>
              </w:rPr>
              <w:t>.</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Visitas de Control de Inversión</w:t>
            </w:r>
            <w:r w:rsidR="00451D5B">
              <w:rPr>
                <w:noProof/>
                <w:webHidden/>
              </w:rPr>
              <w:tab/>
            </w:r>
            <w:r>
              <w:rPr>
                <w:noProof/>
                <w:webHidden/>
              </w:rPr>
              <w:fldChar w:fldCharType="begin"/>
            </w:r>
            <w:r w:rsidR="00451D5B">
              <w:rPr>
                <w:noProof/>
                <w:webHidden/>
              </w:rPr>
              <w:instrText xml:space="preserve"> PAGEREF _Toc447195773 \h </w:instrText>
            </w:r>
            <w:r>
              <w:rPr>
                <w:noProof/>
                <w:webHidden/>
              </w:rPr>
            </w:r>
            <w:r>
              <w:rPr>
                <w:noProof/>
                <w:webHidden/>
              </w:rPr>
              <w:fldChar w:fldCharType="separate"/>
            </w:r>
            <w:r w:rsidR="00900617">
              <w:rPr>
                <w:noProof/>
                <w:webHidden/>
              </w:rPr>
              <w:t>11</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lang w:val="es-CO"/>
            </w:rPr>
          </w:pPr>
          <w:hyperlink w:anchor="_Toc447195774" w:history="1">
            <w:r w:rsidR="007935BB">
              <w:rPr>
                <w:rStyle w:val="Hipervnculo"/>
                <w:rFonts w:ascii="Arial" w:hAnsi="Arial" w:cs="Arial"/>
                <w:noProof/>
                <w:lang w:val="es-CO"/>
              </w:rPr>
              <w:t>5</w:t>
            </w:r>
            <w:r w:rsidR="00451D5B" w:rsidRPr="00E85EB7">
              <w:rPr>
                <w:rStyle w:val="Hipervnculo"/>
                <w:rFonts w:ascii="Arial" w:hAnsi="Arial" w:cs="Arial"/>
                <w:noProof/>
                <w:lang w:val="es-CO"/>
              </w:rPr>
              <w:t>.</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Presupuesto y recursos del Plan Operativo</w:t>
            </w:r>
            <w:r w:rsidR="00451D5B">
              <w:rPr>
                <w:noProof/>
                <w:webHidden/>
              </w:rPr>
              <w:tab/>
            </w:r>
            <w:r>
              <w:rPr>
                <w:noProof/>
                <w:webHidden/>
              </w:rPr>
              <w:fldChar w:fldCharType="begin"/>
            </w:r>
            <w:r w:rsidR="00451D5B">
              <w:rPr>
                <w:noProof/>
                <w:webHidden/>
              </w:rPr>
              <w:instrText xml:space="preserve"> PAGEREF _Toc447195774 \h </w:instrText>
            </w:r>
            <w:r>
              <w:rPr>
                <w:noProof/>
                <w:webHidden/>
              </w:rPr>
            </w:r>
            <w:r>
              <w:rPr>
                <w:noProof/>
                <w:webHidden/>
              </w:rPr>
              <w:fldChar w:fldCharType="separate"/>
            </w:r>
            <w:r w:rsidR="00900617">
              <w:rPr>
                <w:noProof/>
                <w:webHidden/>
              </w:rPr>
              <w:t>12</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lang w:val="es-CO"/>
            </w:rPr>
          </w:pPr>
          <w:hyperlink w:anchor="_Toc447195775" w:history="1">
            <w:r w:rsidR="007935BB">
              <w:rPr>
                <w:rStyle w:val="Hipervnculo"/>
                <w:rFonts w:ascii="Arial" w:hAnsi="Arial" w:cs="Arial"/>
                <w:noProof/>
                <w:lang w:val="es-CO"/>
              </w:rPr>
              <w:t>5</w:t>
            </w:r>
            <w:r w:rsidR="00451D5B" w:rsidRPr="00E85EB7">
              <w:rPr>
                <w:rStyle w:val="Hipervnculo"/>
                <w:rFonts w:ascii="Arial" w:hAnsi="Arial" w:cs="Arial"/>
                <w:noProof/>
                <w:lang w:val="es-CO"/>
              </w:rPr>
              <w:t>.1.</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Valor Presupuesto Plan Operativo.</w:t>
            </w:r>
            <w:r w:rsidR="00451D5B">
              <w:rPr>
                <w:noProof/>
                <w:webHidden/>
              </w:rPr>
              <w:tab/>
            </w:r>
            <w:r>
              <w:rPr>
                <w:noProof/>
                <w:webHidden/>
              </w:rPr>
              <w:fldChar w:fldCharType="begin"/>
            </w:r>
            <w:r w:rsidR="00451D5B">
              <w:rPr>
                <w:noProof/>
                <w:webHidden/>
              </w:rPr>
              <w:instrText xml:space="preserve"> PAGEREF _Toc447195775 \h </w:instrText>
            </w:r>
            <w:r>
              <w:rPr>
                <w:noProof/>
                <w:webHidden/>
              </w:rPr>
            </w:r>
            <w:r>
              <w:rPr>
                <w:noProof/>
                <w:webHidden/>
              </w:rPr>
              <w:fldChar w:fldCharType="separate"/>
            </w:r>
            <w:r w:rsidR="00900617">
              <w:rPr>
                <w:noProof/>
                <w:webHidden/>
              </w:rPr>
              <w:t>12</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rPr>
          </w:pPr>
          <w:hyperlink w:anchor="_Toc447195776" w:history="1">
            <w:r w:rsidR="007935BB">
              <w:rPr>
                <w:rStyle w:val="Hipervnculo"/>
                <w:rFonts w:ascii="Arial" w:hAnsi="Arial" w:cs="Arial"/>
                <w:noProof/>
                <w:lang w:val="es-CO"/>
              </w:rPr>
              <w:t>5</w:t>
            </w:r>
            <w:r w:rsidR="00451D5B" w:rsidRPr="00E85EB7">
              <w:rPr>
                <w:rStyle w:val="Hipervnculo"/>
                <w:rFonts w:ascii="Arial" w:hAnsi="Arial" w:cs="Arial"/>
                <w:noProof/>
                <w:lang w:val="es-CO"/>
              </w:rPr>
              <w:t>.2.</w:t>
            </w:r>
            <w:r w:rsidR="00451D5B">
              <w:rPr>
                <w:rFonts w:asciiTheme="minorHAnsi" w:eastAsiaTheme="minorEastAsia" w:hAnsiTheme="minorHAnsi" w:cstheme="minorBidi"/>
                <w:noProof/>
                <w:kern w:val="0"/>
                <w:sz w:val="22"/>
                <w:szCs w:val="22"/>
              </w:rPr>
              <w:tab/>
            </w:r>
            <w:r w:rsidR="00451D5B" w:rsidRPr="00E85EB7">
              <w:rPr>
                <w:rStyle w:val="Hipervnculo"/>
                <w:rFonts w:ascii="Arial" w:hAnsi="Arial" w:cs="Arial"/>
                <w:noProof/>
                <w:lang w:val="es-CO"/>
              </w:rPr>
              <w:t>Consideraciones respecto al Presupuesto y Recursos del Plan Operativo</w:t>
            </w:r>
            <w:r w:rsidR="00451D5B">
              <w:rPr>
                <w:noProof/>
                <w:webHidden/>
              </w:rPr>
              <w:tab/>
            </w:r>
            <w:r>
              <w:rPr>
                <w:noProof/>
                <w:webHidden/>
              </w:rPr>
              <w:fldChar w:fldCharType="begin"/>
            </w:r>
            <w:r w:rsidR="00451D5B">
              <w:rPr>
                <w:noProof/>
                <w:webHidden/>
              </w:rPr>
              <w:instrText xml:space="preserve"> PAGEREF _Toc447195776 \h </w:instrText>
            </w:r>
            <w:r>
              <w:rPr>
                <w:noProof/>
                <w:webHidden/>
              </w:rPr>
            </w:r>
            <w:r>
              <w:rPr>
                <w:noProof/>
                <w:webHidden/>
              </w:rPr>
              <w:fldChar w:fldCharType="separate"/>
            </w:r>
            <w:r w:rsidR="00900617">
              <w:rPr>
                <w:noProof/>
                <w:webHidden/>
              </w:rPr>
              <w:t>13</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lang w:val="es-CO"/>
            </w:rPr>
          </w:pPr>
          <w:hyperlink w:anchor="_Toc447195777" w:history="1">
            <w:r w:rsidR="007935BB">
              <w:rPr>
                <w:rStyle w:val="Hipervnculo"/>
                <w:rFonts w:ascii="Arial" w:hAnsi="Arial" w:cs="Arial"/>
                <w:noProof/>
                <w:lang w:val="es-CO"/>
              </w:rPr>
              <w:t>6</w:t>
            </w:r>
            <w:r w:rsidR="00451D5B" w:rsidRPr="00E85EB7">
              <w:rPr>
                <w:rStyle w:val="Hipervnculo"/>
                <w:rFonts w:ascii="Arial" w:hAnsi="Arial" w:cs="Arial"/>
                <w:noProof/>
                <w:lang w:val="es-CO"/>
              </w:rPr>
              <w:t>.</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Informes de avance y/o ejecución</w:t>
            </w:r>
            <w:r w:rsidR="00451D5B">
              <w:rPr>
                <w:noProof/>
                <w:webHidden/>
              </w:rPr>
              <w:tab/>
            </w:r>
            <w:r>
              <w:rPr>
                <w:noProof/>
                <w:webHidden/>
              </w:rPr>
              <w:fldChar w:fldCharType="begin"/>
            </w:r>
            <w:r w:rsidR="00451D5B">
              <w:rPr>
                <w:noProof/>
                <w:webHidden/>
              </w:rPr>
              <w:instrText xml:space="preserve"> PAGEREF _Toc447195777 \h </w:instrText>
            </w:r>
            <w:r>
              <w:rPr>
                <w:noProof/>
                <w:webHidden/>
              </w:rPr>
            </w:r>
            <w:r>
              <w:rPr>
                <w:noProof/>
                <w:webHidden/>
              </w:rPr>
              <w:fldChar w:fldCharType="separate"/>
            </w:r>
            <w:r w:rsidR="00900617">
              <w:rPr>
                <w:noProof/>
                <w:webHidden/>
              </w:rPr>
              <w:t>14</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lang w:val="es-CO"/>
            </w:rPr>
          </w:pPr>
          <w:hyperlink w:anchor="_Toc447195778" w:history="1">
            <w:r w:rsidR="007935BB">
              <w:rPr>
                <w:rStyle w:val="Hipervnculo"/>
                <w:rFonts w:ascii="Arial" w:hAnsi="Arial" w:cs="Arial"/>
                <w:noProof/>
                <w:lang w:val="es-CO"/>
              </w:rPr>
              <w:t>6</w:t>
            </w:r>
            <w:r w:rsidR="00451D5B" w:rsidRPr="00E85EB7">
              <w:rPr>
                <w:rStyle w:val="Hipervnculo"/>
                <w:rFonts w:ascii="Arial" w:hAnsi="Arial" w:cs="Arial"/>
                <w:noProof/>
                <w:lang w:val="es-CO"/>
              </w:rPr>
              <w:t>.1.</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Informes mensuales.</w:t>
            </w:r>
            <w:r w:rsidR="00451D5B">
              <w:rPr>
                <w:noProof/>
                <w:webHidden/>
              </w:rPr>
              <w:tab/>
            </w:r>
            <w:r>
              <w:rPr>
                <w:noProof/>
                <w:webHidden/>
              </w:rPr>
              <w:fldChar w:fldCharType="begin"/>
            </w:r>
            <w:r w:rsidR="00451D5B">
              <w:rPr>
                <w:noProof/>
                <w:webHidden/>
              </w:rPr>
              <w:instrText xml:space="preserve"> PAGEREF _Toc447195778 \h </w:instrText>
            </w:r>
            <w:r>
              <w:rPr>
                <w:noProof/>
                <w:webHidden/>
              </w:rPr>
            </w:r>
            <w:r>
              <w:rPr>
                <w:noProof/>
                <w:webHidden/>
              </w:rPr>
              <w:fldChar w:fldCharType="separate"/>
            </w:r>
            <w:r w:rsidR="00900617">
              <w:rPr>
                <w:noProof/>
                <w:webHidden/>
              </w:rPr>
              <w:t>14</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lang w:val="es-CO"/>
            </w:rPr>
          </w:pPr>
          <w:hyperlink w:anchor="_Toc447195779" w:history="1">
            <w:r w:rsidR="007935BB">
              <w:rPr>
                <w:rStyle w:val="Hipervnculo"/>
                <w:rFonts w:ascii="Arial" w:hAnsi="Arial" w:cs="Arial"/>
                <w:noProof/>
                <w:lang w:val="es-CO"/>
              </w:rPr>
              <w:t>6</w:t>
            </w:r>
            <w:r w:rsidR="00451D5B" w:rsidRPr="00E85EB7">
              <w:rPr>
                <w:rStyle w:val="Hipervnculo"/>
                <w:rFonts w:ascii="Arial" w:hAnsi="Arial" w:cs="Arial"/>
                <w:noProof/>
                <w:lang w:val="es-CO"/>
              </w:rPr>
              <w:t>.2.</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Informe Final.</w:t>
            </w:r>
            <w:r w:rsidR="00451D5B">
              <w:rPr>
                <w:noProof/>
                <w:webHidden/>
              </w:rPr>
              <w:tab/>
            </w:r>
            <w:r>
              <w:rPr>
                <w:noProof/>
                <w:webHidden/>
              </w:rPr>
              <w:fldChar w:fldCharType="begin"/>
            </w:r>
            <w:r w:rsidR="00451D5B">
              <w:rPr>
                <w:noProof/>
                <w:webHidden/>
              </w:rPr>
              <w:instrText xml:space="preserve"> PAGEREF _Toc447195779 \h </w:instrText>
            </w:r>
            <w:r>
              <w:rPr>
                <w:noProof/>
                <w:webHidden/>
              </w:rPr>
            </w:r>
            <w:r>
              <w:rPr>
                <w:noProof/>
                <w:webHidden/>
              </w:rPr>
              <w:fldChar w:fldCharType="separate"/>
            </w:r>
            <w:r w:rsidR="00900617">
              <w:rPr>
                <w:noProof/>
                <w:webHidden/>
              </w:rPr>
              <w:t>17</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lang w:val="es-CO"/>
            </w:rPr>
          </w:pPr>
          <w:hyperlink w:anchor="_Toc447195780" w:history="1">
            <w:r w:rsidR="007935BB">
              <w:rPr>
                <w:rStyle w:val="Hipervnculo"/>
                <w:rFonts w:ascii="Arial" w:hAnsi="Arial" w:cs="Arial"/>
                <w:noProof/>
                <w:lang w:val="es-CO"/>
              </w:rPr>
              <w:t>6</w:t>
            </w:r>
            <w:r w:rsidR="00451D5B" w:rsidRPr="00E85EB7">
              <w:rPr>
                <w:rStyle w:val="Hipervnculo"/>
                <w:rFonts w:ascii="Arial" w:hAnsi="Arial" w:cs="Arial"/>
                <w:noProof/>
                <w:lang w:val="es-CO"/>
              </w:rPr>
              <w:t>.3.</w:t>
            </w:r>
            <w:r w:rsidR="00451D5B">
              <w:rPr>
                <w:rFonts w:asciiTheme="minorHAnsi" w:eastAsiaTheme="minorEastAsia" w:hAnsiTheme="minorHAnsi" w:cstheme="minorBidi"/>
                <w:noProof/>
                <w:kern w:val="0"/>
                <w:sz w:val="22"/>
                <w:szCs w:val="22"/>
                <w:lang w:val="es-CO"/>
              </w:rPr>
              <w:tab/>
            </w:r>
            <w:r w:rsidR="00451D5B" w:rsidRPr="00E85EB7">
              <w:rPr>
                <w:rStyle w:val="Hipervnculo"/>
                <w:rFonts w:ascii="Arial" w:hAnsi="Arial" w:cs="Arial"/>
                <w:noProof/>
                <w:lang w:val="es-CO"/>
              </w:rPr>
              <w:t>Informes e Información adicional</w:t>
            </w:r>
            <w:r w:rsidR="00451D5B">
              <w:rPr>
                <w:noProof/>
                <w:webHidden/>
              </w:rPr>
              <w:tab/>
            </w:r>
            <w:r>
              <w:rPr>
                <w:noProof/>
                <w:webHidden/>
              </w:rPr>
              <w:fldChar w:fldCharType="begin"/>
            </w:r>
            <w:r w:rsidR="00451D5B">
              <w:rPr>
                <w:noProof/>
                <w:webHidden/>
              </w:rPr>
              <w:instrText xml:space="preserve"> PAGEREF _Toc447195780 \h </w:instrText>
            </w:r>
            <w:r>
              <w:rPr>
                <w:noProof/>
                <w:webHidden/>
              </w:rPr>
            </w:r>
            <w:r>
              <w:rPr>
                <w:noProof/>
                <w:webHidden/>
              </w:rPr>
              <w:fldChar w:fldCharType="separate"/>
            </w:r>
            <w:r w:rsidR="00900617">
              <w:rPr>
                <w:noProof/>
                <w:webHidden/>
              </w:rPr>
              <w:t>17</w:t>
            </w:r>
            <w:r>
              <w:rPr>
                <w:noProof/>
                <w:webHidden/>
              </w:rPr>
              <w:fldChar w:fldCharType="end"/>
            </w:r>
          </w:hyperlink>
        </w:p>
        <w:p w:rsidR="00451D5B" w:rsidRDefault="00503813" w:rsidP="00451D5B">
          <w:pPr>
            <w:pStyle w:val="TDC3"/>
            <w:rPr>
              <w:rFonts w:asciiTheme="minorHAnsi" w:eastAsiaTheme="minorEastAsia" w:hAnsiTheme="minorHAnsi" w:cstheme="minorBidi"/>
              <w:noProof/>
              <w:kern w:val="0"/>
              <w:sz w:val="22"/>
              <w:szCs w:val="22"/>
              <w:lang w:val="es-CO"/>
            </w:rPr>
          </w:pPr>
          <w:hyperlink w:anchor="_Toc447195781" w:history="1">
            <w:r w:rsidR="007935BB" w:rsidRPr="00145E3B">
              <w:rPr>
                <w:rStyle w:val="Hipervnculo"/>
                <w:rFonts w:ascii="Arial" w:hAnsi="Arial" w:cs="Arial"/>
                <w:noProof/>
                <w:lang w:val="es-CO"/>
              </w:rPr>
              <w:t>7</w:t>
            </w:r>
            <w:r w:rsidR="00451D5B" w:rsidRPr="00145E3B">
              <w:rPr>
                <w:rStyle w:val="Hipervnculo"/>
                <w:rFonts w:ascii="Arial" w:hAnsi="Arial" w:cs="Arial"/>
                <w:noProof/>
                <w:lang w:val="es-CO"/>
              </w:rPr>
              <w:t>.</w:t>
            </w:r>
            <w:r w:rsidR="00451D5B" w:rsidRPr="00145E3B">
              <w:rPr>
                <w:rFonts w:asciiTheme="minorHAnsi" w:eastAsiaTheme="minorEastAsia" w:hAnsiTheme="minorHAnsi" w:cstheme="minorBidi"/>
                <w:noProof/>
                <w:kern w:val="0"/>
                <w:sz w:val="22"/>
                <w:szCs w:val="22"/>
                <w:lang w:val="es-CO"/>
              </w:rPr>
              <w:tab/>
            </w:r>
            <w:r w:rsidR="00451D5B" w:rsidRPr="00145E3B">
              <w:rPr>
                <w:rStyle w:val="Hipervnculo"/>
                <w:rFonts w:ascii="Arial" w:hAnsi="Arial" w:cs="Arial"/>
                <w:noProof/>
                <w:lang w:val="es-CO"/>
              </w:rPr>
              <w:t>Gastos para labores de seguimiento y supervisión</w:t>
            </w:r>
            <w:r w:rsidR="00451D5B" w:rsidRPr="00145E3B">
              <w:rPr>
                <w:noProof/>
                <w:webHidden/>
              </w:rPr>
              <w:tab/>
            </w:r>
            <w:r w:rsidRPr="00145E3B">
              <w:rPr>
                <w:noProof/>
                <w:webHidden/>
              </w:rPr>
              <w:fldChar w:fldCharType="begin"/>
            </w:r>
            <w:r w:rsidR="00451D5B" w:rsidRPr="00145E3B">
              <w:rPr>
                <w:noProof/>
                <w:webHidden/>
              </w:rPr>
              <w:instrText xml:space="preserve"> PAGEREF _Toc447195781 \h </w:instrText>
            </w:r>
            <w:r w:rsidRPr="00145E3B">
              <w:rPr>
                <w:noProof/>
                <w:webHidden/>
              </w:rPr>
            </w:r>
            <w:r w:rsidRPr="00145E3B">
              <w:rPr>
                <w:noProof/>
                <w:webHidden/>
              </w:rPr>
              <w:fldChar w:fldCharType="separate"/>
            </w:r>
            <w:r w:rsidR="00900617">
              <w:rPr>
                <w:noProof/>
                <w:webHidden/>
              </w:rPr>
              <w:t>17</w:t>
            </w:r>
            <w:r w:rsidRPr="00145E3B">
              <w:rPr>
                <w:noProof/>
                <w:webHidden/>
              </w:rPr>
              <w:fldChar w:fldCharType="end"/>
            </w:r>
          </w:hyperlink>
        </w:p>
        <w:p w:rsidR="005D43C5" w:rsidRPr="008771C2" w:rsidRDefault="00503813">
          <w:r w:rsidRPr="0029006D">
            <w:rPr>
              <w:b/>
              <w:bCs/>
            </w:rPr>
            <w:fldChar w:fldCharType="end"/>
          </w:r>
        </w:p>
      </w:sdtContent>
    </w:sdt>
    <w:p w:rsidR="00E013CE" w:rsidRPr="008771C2" w:rsidRDefault="00E013CE" w:rsidP="00E013CE">
      <w:pPr>
        <w:pStyle w:val="NormalWeb"/>
        <w:spacing w:before="0" w:after="0"/>
        <w:jc w:val="center"/>
        <w:rPr>
          <w:rStyle w:val="SubttuloCar1"/>
          <w:rFonts w:ascii="Arial" w:hAnsi="Arial" w:cs="Arial"/>
          <w:b/>
          <w:lang w:val="es-CO"/>
        </w:rPr>
      </w:pPr>
    </w:p>
    <w:p w:rsidR="00E013CE" w:rsidRPr="008771C2" w:rsidRDefault="00E013CE" w:rsidP="00E013CE">
      <w:pPr>
        <w:suppressAutoHyphens w:val="0"/>
        <w:autoSpaceDN/>
        <w:spacing w:after="0"/>
        <w:textAlignment w:val="auto"/>
        <w:rPr>
          <w:rStyle w:val="SubttuloCar1"/>
          <w:rFonts w:ascii="Arial" w:hAnsi="Arial" w:cs="Arial"/>
          <w:b/>
          <w:lang w:val="es-CO"/>
        </w:rPr>
      </w:pPr>
      <w:r w:rsidRPr="008771C2">
        <w:rPr>
          <w:rStyle w:val="SubttuloCar1"/>
          <w:rFonts w:ascii="Arial" w:hAnsi="Arial" w:cs="Arial"/>
          <w:b/>
          <w:lang w:val="es-CO"/>
        </w:rPr>
        <w:br w:type="page"/>
      </w:r>
    </w:p>
    <w:p w:rsidR="00A36A71" w:rsidRPr="00A36A71" w:rsidRDefault="00A36A71" w:rsidP="00A36A71">
      <w:pPr>
        <w:spacing w:after="0"/>
        <w:jc w:val="center"/>
        <w:rPr>
          <w:rFonts w:ascii="Arial" w:eastAsia="Arial Unicode MS" w:hAnsi="Arial" w:cs="Arial"/>
          <w:b/>
          <w:kern w:val="3"/>
          <w:sz w:val="24"/>
          <w:szCs w:val="24"/>
          <w:lang w:eastAsia="es-CO"/>
        </w:rPr>
      </w:pPr>
      <w:r w:rsidRPr="00A36A71">
        <w:rPr>
          <w:rFonts w:ascii="Arial" w:eastAsia="Arial Unicode MS" w:hAnsi="Arial" w:cs="Arial"/>
          <w:b/>
          <w:kern w:val="3"/>
          <w:sz w:val="24"/>
          <w:szCs w:val="24"/>
          <w:lang w:eastAsia="es-CO"/>
        </w:rPr>
        <w:lastRenderedPageBreak/>
        <w:t>PLAN OPERATIVO CONTRATO INTERADMINISTRATIVO 20160418 ENTRE MINISTERIO DE AGRICULTURA Y DESARROLLO RURAL Y EL FONDO PARA EL FINANCIAMIENTO DEL SECTOR AGROPECUARIO</w:t>
      </w:r>
    </w:p>
    <w:p w:rsidR="00E013CE" w:rsidRPr="008771C2" w:rsidRDefault="00E013CE" w:rsidP="00A36A71">
      <w:pPr>
        <w:spacing w:after="0"/>
        <w:jc w:val="center"/>
        <w:rPr>
          <w:rFonts w:ascii="Arial" w:hAnsi="Arial" w:cs="Arial"/>
        </w:rPr>
      </w:pPr>
    </w:p>
    <w:p w:rsidR="00E013CE" w:rsidRPr="008771C2" w:rsidRDefault="00E013CE" w:rsidP="001E574D">
      <w:pPr>
        <w:pStyle w:val="Ttulo3"/>
        <w:numPr>
          <w:ilvl w:val="0"/>
          <w:numId w:val="1"/>
        </w:numPr>
        <w:spacing w:before="0"/>
        <w:jc w:val="both"/>
        <w:rPr>
          <w:rFonts w:ascii="Arial" w:hAnsi="Arial" w:cs="Arial"/>
          <w:color w:val="auto"/>
          <w:sz w:val="23"/>
          <w:szCs w:val="23"/>
          <w:lang w:val="es-CO"/>
        </w:rPr>
      </w:pPr>
      <w:bookmarkStart w:id="12" w:name="_Toc380663717"/>
      <w:bookmarkStart w:id="13" w:name="_Toc447195763"/>
      <w:r w:rsidRPr="008771C2">
        <w:rPr>
          <w:rFonts w:ascii="Arial" w:hAnsi="Arial" w:cs="Arial"/>
          <w:color w:val="auto"/>
          <w:sz w:val="23"/>
          <w:szCs w:val="23"/>
          <w:lang w:val="es-CO"/>
        </w:rPr>
        <w:t>Antecedentes</w:t>
      </w:r>
      <w:bookmarkEnd w:id="12"/>
      <w:bookmarkEnd w:id="13"/>
    </w:p>
    <w:p w:rsidR="00E013CE" w:rsidRPr="008771C2" w:rsidRDefault="00E013CE" w:rsidP="001E574D">
      <w:pPr>
        <w:spacing w:after="0"/>
        <w:jc w:val="both"/>
        <w:rPr>
          <w:rFonts w:ascii="Arial" w:hAnsi="Arial" w:cs="Arial"/>
          <w:sz w:val="23"/>
          <w:szCs w:val="23"/>
        </w:rPr>
      </w:pPr>
    </w:p>
    <w:p w:rsidR="00E013CE" w:rsidRPr="008771C2" w:rsidRDefault="00E013CE">
      <w:pPr>
        <w:spacing w:after="0"/>
        <w:jc w:val="both"/>
        <w:rPr>
          <w:rFonts w:ascii="Arial" w:hAnsi="Arial" w:cs="Arial"/>
          <w:i/>
          <w:iCs/>
          <w:sz w:val="23"/>
          <w:szCs w:val="23"/>
        </w:rPr>
      </w:pPr>
      <w:r w:rsidRPr="008771C2">
        <w:rPr>
          <w:rFonts w:ascii="Arial" w:hAnsi="Arial" w:cs="Arial"/>
          <w:sz w:val="23"/>
          <w:szCs w:val="23"/>
        </w:rPr>
        <w:t>El Contrato Interadministrativo No.</w:t>
      </w:r>
      <w:r w:rsidR="00552FCD">
        <w:rPr>
          <w:rFonts w:ascii="Arial" w:hAnsi="Arial" w:cs="Arial"/>
          <w:sz w:val="23"/>
          <w:szCs w:val="23"/>
        </w:rPr>
        <w:t xml:space="preserve"> </w:t>
      </w:r>
      <w:r w:rsidR="007136F6">
        <w:rPr>
          <w:rFonts w:ascii="Arial" w:hAnsi="Arial" w:cs="Arial"/>
          <w:sz w:val="23"/>
          <w:szCs w:val="23"/>
        </w:rPr>
        <w:t>20160418</w:t>
      </w:r>
      <w:r w:rsidRPr="008771C2">
        <w:rPr>
          <w:rFonts w:ascii="Arial" w:hAnsi="Arial" w:cs="Arial"/>
          <w:sz w:val="23"/>
          <w:szCs w:val="23"/>
        </w:rPr>
        <w:t>, celebrado entre el Ministerio de Agricultura y Desarrollo Rural – MADR y el Fondo para el Financiamiento del Sector Agropecuario – FINAGRO, tiene por objeto:</w:t>
      </w:r>
      <w:r w:rsidRPr="008771C2">
        <w:rPr>
          <w:rFonts w:ascii="Arial" w:hAnsi="Arial" w:cs="Arial"/>
          <w:bCs/>
          <w:sz w:val="23"/>
          <w:szCs w:val="23"/>
        </w:rPr>
        <w:t xml:space="preserve"> </w:t>
      </w:r>
      <w:r w:rsidRPr="008771C2">
        <w:rPr>
          <w:rFonts w:ascii="Arial" w:hAnsi="Arial" w:cs="Arial"/>
          <w:i/>
          <w:iCs/>
          <w:sz w:val="23"/>
          <w:szCs w:val="23"/>
        </w:rPr>
        <w:t>….</w:t>
      </w:r>
      <w:r w:rsidR="00545C06" w:rsidRPr="00545C06">
        <w:rPr>
          <w:rFonts w:ascii="Arial" w:hAnsi="Arial" w:cs="Arial"/>
          <w:sz w:val="23"/>
          <w:szCs w:val="23"/>
        </w:rPr>
        <w:t>FINAGRO se compromete con el Ministerio a realizar la Administración de recursos de la vigencia 2016, para la ejecución, implementación y asignación del Incentivo a la Capitalización Rural- ICR y de Línea Especial de Crédito con Tasa Subsidiada – LEC , así como su respectivo control de inversión</w:t>
      </w:r>
      <w:r w:rsidRPr="007136F6">
        <w:rPr>
          <w:rFonts w:ascii="Arial" w:hAnsi="Arial" w:cs="Arial"/>
          <w:sz w:val="23"/>
          <w:szCs w:val="23"/>
        </w:rPr>
        <w:t>.</w:t>
      </w:r>
      <w:r w:rsidRPr="000E1F31">
        <w:rPr>
          <w:rFonts w:ascii="Arial" w:hAnsi="Arial" w:cs="Arial"/>
          <w:i/>
          <w:iCs/>
          <w:sz w:val="23"/>
          <w:szCs w:val="23"/>
        </w:rPr>
        <w:t>”</w:t>
      </w:r>
    </w:p>
    <w:p w:rsidR="00E013CE" w:rsidRDefault="00E013CE">
      <w:pPr>
        <w:spacing w:after="0"/>
        <w:jc w:val="both"/>
        <w:rPr>
          <w:rFonts w:ascii="Arial" w:hAnsi="Arial" w:cs="Arial"/>
          <w:sz w:val="23"/>
          <w:szCs w:val="23"/>
        </w:rPr>
      </w:pPr>
    </w:p>
    <w:p w:rsidR="001F6027" w:rsidRDefault="001F6027">
      <w:pPr>
        <w:spacing w:after="0"/>
        <w:jc w:val="both"/>
        <w:rPr>
          <w:rFonts w:ascii="Arial" w:hAnsi="Arial" w:cs="Arial"/>
          <w:sz w:val="23"/>
          <w:szCs w:val="23"/>
        </w:rPr>
      </w:pPr>
      <w:r w:rsidRPr="008771C2">
        <w:rPr>
          <w:rFonts w:ascii="Arial" w:hAnsi="Arial" w:cs="Arial"/>
          <w:sz w:val="23"/>
          <w:szCs w:val="23"/>
        </w:rPr>
        <w:t>Mediante la Ley 1133 se creó el programa “Agro, Ingreso Seguro AIS”, con el objetivo de mejorar la competitividad y productividad del sector agropecuario protegiendo los ingresos de los productores que resulten afectados por diferentes variables exógenas inherentes a la economía y mercados externos.</w:t>
      </w:r>
    </w:p>
    <w:p w:rsidR="001F6027" w:rsidRDefault="001F6027">
      <w:pPr>
        <w:spacing w:after="0"/>
        <w:jc w:val="both"/>
        <w:rPr>
          <w:rFonts w:ascii="Arial" w:hAnsi="Arial" w:cs="Arial"/>
          <w:sz w:val="23"/>
          <w:szCs w:val="23"/>
        </w:rPr>
      </w:pPr>
    </w:p>
    <w:p w:rsidR="002D7FDE" w:rsidRDefault="001F6027" w:rsidP="001F6027">
      <w:pPr>
        <w:spacing w:after="0"/>
        <w:jc w:val="both"/>
        <w:rPr>
          <w:rFonts w:ascii="Arial" w:hAnsi="Arial" w:cs="Arial"/>
          <w:sz w:val="23"/>
          <w:szCs w:val="23"/>
        </w:rPr>
      </w:pPr>
      <w:r>
        <w:rPr>
          <w:rFonts w:ascii="Arial" w:hAnsi="Arial" w:cs="Arial"/>
          <w:sz w:val="23"/>
          <w:szCs w:val="23"/>
        </w:rPr>
        <w:t xml:space="preserve">Así mismo, </w:t>
      </w:r>
      <w:r w:rsidR="002D7FDE">
        <w:rPr>
          <w:rFonts w:ascii="Arial" w:hAnsi="Arial" w:cs="Arial"/>
          <w:sz w:val="23"/>
          <w:szCs w:val="23"/>
        </w:rPr>
        <w:t xml:space="preserve">la Comisión Nacional de Crédito Agropecuario aprobó un diferencial de incentivos, con el fin de promover la iniciativa denominada </w:t>
      </w:r>
      <w:r w:rsidR="00251DC5">
        <w:rPr>
          <w:rFonts w:ascii="Arial" w:hAnsi="Arial" w:cs="Arial"/>
          <w:sz w:val="23"/>
          <w:szCs w:val="23"/>
        </w:rPr>
        <w:t>“</w:t>
      </w:r>
      <w:r w:rsidR="002D7FDE">
        <w:rPr>
          <w:rFonts w:ascii="Arial" w:hAnsi="Arial" w:cs="Arial"/>
          <w:sz w:val="23"/>
          <w:szCs w:val="23"/>
        </w:rPr>
        <w:t>Colombia Siembra</w:t>
      </w:r>
      <w:r w:rsidR="00251DC5">
        <w:rPr>
          <w:rFonts w:ascii="Arial" w:hAnsi="Arial" w:cs="Arial"/>
          <w:sz w:val="23"/>
          <w:szCs w:val="23"/>
        </w:rPr>
        <w:t>”</w:t>
      </w:r>
      <w:r w:rsidR="002D7FDE">
        <w:rPr>
          <w:rFonts w:ascii="Arial" w:hAnsi="Arial" w:cs="Arial"/>
          <w:sz w:val="23"/>
          <w:szCs w:val="23"/>
        </w:rPr>
        <w:t>, la cual es la política agropecuaria del gobierno nacional, que  busca brindar instrumentos financieros adecuados a las necesidades productivas del sector agropecuario</w:t>
      </w:r>
      <w:r w:rsidR="004349DB">
        <w:rPr>
          <w:rFonts w:ascii="Arial" w:hAnsi="Arial" w:cs="Arial"/>
          <w:sz w:val="23"/>
          <w:szCs w:val="23"/>
        </w:rPr>
        <w:t>.</w:t>
      </w:r>
    </w:p>
    <w:p w:rsidR="001F6027" w:rsidRDefault="001F6027" w:rsidP="001F6027">
      <w:pPr>
        <w:spacing w:after="0"/>
        <w:jc w:val="both"/>
        <w:rPr>
          <w:rFonts w:ascii="Arial" w:hAnsi="Arial" w:cs="Arial"/>
          <w:sz w:val="23"/>
          <w:szCs w:val="23"/>
        </w:rPr>
      </w:pPr>
    </w:p>
    <w:p w:rsidR="00E013CE" w:rsidRDefault="00E013CE" w:rsidP="0029006D">
      <w:pPr>
        <w:spacing w:after="0"/>
        <w:jc w:val="both"/>
        <w:rPr>
          <w:rFonts w:ascii="Arial" w:hAnsi="Arial" w:cs="Arial"/>
          <w:sz w:val="23"/>
          <w:szCs w:val="23"/>
        </w:rPr>
      </w:pPr>
      <w:r w:rsidRPr="008771C2">
        <w:rPr>
          <w:rFonts w:ascii="Arial" w:hAnsi="Arial" w:cs="Arial"/>
          <w:sz w:val="23"/>
          <w:szCs w:val="23"/>
        </w:rPr>
        <w:t xml:space="preserve">Según la Cláusula </w:t>
      </w:r>
      <w:r w:rsidR="00B556D7">
        <w:rPr>
          <w:rFonts w:ascii="Arial" w:hAnsi="Arial" w:cs="Arial"/>
          <w:sz w:val="23"/>
          <w:szCs w:val="23"/>
        </w:rPr>
        <w:t>Sexta</w:t>
      </w:r>
      <w:r w:rsidR="00B556D7" w:rsidRPr="008771C2">
        <w:rPr>
          <w:rFonts w:ascii="Arial" w:hAnsi="Arial" w:cs="Arial"/>
          <w:sz w:val="23"/>
          <w:szCs w:val="23"/>
        </w:rPr>
        <w:t xml:space="preserve"> </w:t>
      </w:r>
      <w:r w:rsidRPr="008771C2">
        <w:rPr>
          <w:rFonts w:ascii="Arial" w:hAnsi="Arial" w:cs="Arial"/>
          <w:sz w:val="23"/>
          <w:szCs w:val="23"/>
        </w:rPr>
        <w:t xml:space="preserve">del contrato, </w:t>
      </w:r>
      <w:r w:rsidR="00B556D7">
        <w:rPr>
          <w:rFonts w:ascii="Arial" w:hAnsi="Arial" w:cs="Arial"/>
          <w:sz w:val="23"/>
          <w:szCs w:val="23"/>
        </w:rPr>
        <w:t xml:space="preserve">El presente plan operativo dará a conocer el desarrollo del objeto del Contrato Interadministrativo No. </w:t>
      </w:r>
      <w:r w:rsidR="007136F6">
        <w:rPr>
          <w:rFonts w:ascii="Arial" w:hAnsi="Arial" w:cs="Arial"/>
          <w:sz w:val="23"/>
          <w:szCs w:val="23"/>
        </w:rPr>
        <w:t>20160418</w:t>
      </w:r>
      <w:r w:rsidR="00B556D7">
        <w:rPr>
          <w:rFonts w:ascii="Arial" w:hAnsi="Arial" w:cs="Arial"/>
          <w:sz w:val="23"/>
          <w:szCs w:val="23"/>
        </w:rPr>
        <w:t xml:space="preserve">, y en particular, las obligaciones que de </w:t>
      </w:r>
      <w:r w:rsidR="00EC5962">
        <w:rPr>
          <w:rFonts w:ascii="Arial" w:hAnsi="Arial" w:cs="Arial"/>
          <w:sz w:val="23"/>
          <w:szCs w:val="23"/>
        </w:rPr>
        <w:t xml:space="preserve">él se deriven. </w:t>
      </w:r>
      <w:r w:rsidR="00BE6FD5">
        <w:rPr>
          <w:rFonts w:ascii="Arial" w:hAnsi="Arial" w:cs="Arial"/>
          <w:sz w:val="23"/>
          <w:szCs w:val="23"/>
        </w:rPr>
        <w:t xml:space="preserve">Este documento </w:t>
      </w:r>
      <w:r w:rsidR="00B556D7">
        <w:rPr>
          <w:rFonts w:ascii="Arial" w:hAnsi="Arial" w:cs="Arial"/>
          <w:sz w:val="23"/>
          <w:szCs w:val="23"/>
        </w:rPr>
        <w:t xml:space="preserve">se encuentra elaborado por cada una de las </w:t>
      </w:r>
      <w:r w:rsidR="005911D4">
        <w:rPr>
          <w:rFonts w:ascii="Arial" w:hAnsi="Arial" w:cs="Arial"/>
          <w:sz w:val="23"/>
          <w:szCs w:val="23"/>
        </w:rPr>
        <w:t>partes</w:t>
      </w:r>
      <w:r w:rsidR="009A6C8C">
        <w:rPr>
          <w:rFonts w:ascii="Arial" w:hAnsi="Arial" w:cs="Arial"/>
          <w:sz w:val="23"/>
          <w:szCs w:val="23"/>
        </w:rPr>
        <w:t xml:space="preserve"> del contrato</w:t>
      </w:r>
      <w:r w:rsidR="00B556D7">
        <w:rPr>
          <w:rFonts w:ascii="Arial" w:hAnsi="Arial" w:cs="Arial"/>
          <w:sz w:val="23"/>
          <w:szCs w:val="23"/>
        </w:rPr>
        <w:t xml:space="preserve"> y aprobado por el </w:t>
      </w:r>
      <w:r w:rsidR="006F5963">
        <w:rPr>
          <w:rFonts w:ascii="Arial" w:hAnsi="Arial" w:cs="Arial"/>
          <w:sz w:val="23"/>
          <w:szCs w:val="23"/>
        </w:rPr>
        <w:t>Comité Administrativo</w:t>
      </w:r>
      <w:r w:rsidR="0010148E">
        <w:rPr>
          <w:rFonts w:ascii="Arial" w:hAnsi="Arial" w:cs="Arial"/>
          <w:sz w:val="23"/>
          <w:szCs w:val="23"/>
        </w:rPr>
        <w:t>.</w:t>
      </w:r>
      <w:r w:rsidR="00B556D7">
        <w:rPr>
          <w:rFonts w:ascii="Arial" w:hAnsi="Arial" w:cs="Arial"/>
          <w:sz w:val="23"/>
          <w:szCs w:val="23"/>
        </w:rPr>
        <w:t xml:space="preserve"> </w:t>
      </w:r>
    </w:p>
    <w:p w:rsidR="00BF287A" w:rsidRDefault="00BF287A" w:rsidP="0029006D">
      <w:pPr>
        <w:spacing w:after="0"/>
        <w:jc w:val="both"/>
        <w:rPr>
          <w:rFonts w:ascii="Arial" w:hAnsi="Arial" w:cs="Arial"/>
          <w:sz w:val="23"/>
          <w:szCs w:val="23"/>
        </w:rPr>
      </w:pPr>
    </w:p>
    <w:p w:rsidR="001F6027" w:rsidRPr="008771C2" w:rsidRDefault="001F6027" w:rsidP="001F6027">
      <w:pPr>
        <w:pStyle w:val="Ttulo3"/>
        <w:numPr>
          <w:ilvl w:val="0"/>
          <w:numId w:val="1"/>
        </w:numPr>
        <w:spacing w:before="0"/>
        <w:jc w:val="both"/>
        <w:rPr>
          <w:rFonts w:ascii="Arial" w:hAnsi="Arial" w:cs="Arial"/>
          <w:color w:val="auto"/>
          <w:sz w:val="23"/>
          <w:szCs w:val="23"/>
          <w:lang w:val="es-CO"/>
        </w:rPr>
      </w:pPr>
      <w:bookmarkStart w:id="14" w:name="_Toc447195764"/>
      <w:r w:rsidRPr="008771C2">
        <w:rPr>
          <w:rFonts w:ascii="Arial" w:hAnsi="Arial" w:cs="Arial"/>
          <w:color w:val="auto"/>
          <w:sz w:val="23"/>
          <w:szCs w:val="23"/>
          <w:lang w:val="es-CO"/>
        </w:rPr>
        <w:t xml:space="preserve">Objetivos </w:t>
      </w:r>
      <w:r>
        <w:rPr>
          <w:rFonts w:ascii="Arial" w:hAnsi="Arial" w:cs="Arial"/>
          <w:color w:val="auto"/>
          <w:sz w:val="23"/>
          <w:szCs w:val="23"/>
          <w:lang w:val="es-CO"/>
        </w:rPr>
        <w:t>del Plan Operativo</w:t>
      </w:r>
      <w:bookmarkEnd w:id="14"/>
    </w:p>
    <w:p w:rsidR="001F6027" w:rsidRPr="008771C2" w:rsidRDefault="001F6027" w:rsidP="001F6027">
      <w:pPr>
        <w:spacing w:after="0"/>
        <w:jc w:val="both"/>
        <w:rPr>
          <w:rFonts w:ascii="Arial" w:hAnsi="Arial" w:cs="Arial"/>
          <w:sz w:val="23"/>
          <w:szCs w:val="23"/>
        </w:rPr>
      </w:pPr>
    </w:p>
    <w:p w:rsidR="001F6027" w:rsidRPr="008771C2" w:rsidRDefault="001F6027" w:rsidP="00117616">
      <w:pPr>
        <w:pStyle w:val="Ttulo3"/>
        <w:numPr>
          <w:ilvl w:val="1"/>
          <w:numId w:val="1"/>
        </w:numPr>
        <w:spacing w:before="0"/>
        <w:ind w:left="567" w:hanging="567"/>
        <w:jc w:val="both"/>
        <w:rPr>
          <w:rFonts w:ascii="Arial" w:hAnsi="Arial" w:cs="Arial"/>
          <w:color w:val="auto"/>
          <w:sz w:val="23"/>
          <w:szCs w:val="23"/>
          <w:lang w:val="es-CO"/>
        </w:rPr>
      </w:pPr>
      <w:bookmarkStart w:id="15" w:name="_Toc447195765"/>
      <w:r w:rsidRPr="008771C2">
        <w:rPr>
          <w:rFonts w:ascii="Arial" w:hAnsi="Arial" w:cs="Arial"/>
          <w:color w:val="auto"/>
          <w:sz w:val="23"/>
          <w:szCs w:val="23"/>
          <w:lang w:val="es-CO"/>
        </w:rPr>
        <w:t>Objetivo General</w:t>
      </w:r>
      <w:bookmarkEnd w:id="15"/>
    </w:p>
    <w:p w:rsidR="001F6027" w:rsidRPr="008771C2" w:rsidRDefault="001F6027" w:rsidP="001F6027">
      <w:pPr>
        <w:spacing w:after="0"/>
        <w:jc w:val="both"/>
        <w:rPr>
          <w:rFonts w:ascii="Arial" w:hAnsi="Arial" w:cs="Arial"/>
          <w:sz w:val="23"/>
          <w:szCs w:val="23"/>
        </w:rPr>
      </w:pPr>
    </w:p>
    <w:p w:rsidR="001F6027" w:rsidRPr="008771C2" w:rsidRDefault="001F6027" w:rsidP="001F6027">
      <w:pPr>
        <w:spacing w:after="0"/>
        <w:jc w:val="both"/>
        <w:rPr>
          <w:rFonts w:ascii="Arial" w:hAnsi="Arial" w:cs="Arial"/>
          <w:sz w:val="23"/>
          <w:szCs w:val="23"/>
        </w:rPr>
      </w:pPr>
      <w:r w:rsidRPr="008771C2">
        <w:rPr>
          <w:rFonts w:ascii="Arial" w:hAnsi="Arial" w:cs="Arial"/>
          <w:sz w:val="23"/>
          <w:szCs w:val="23"/>
        </w:rPr>
        <w:t xml:space="preserve">El objetivo del presente plan operativo es establecer las condiciones bajo las cuales se va a llevar a cabo </w:t>
      </w:r>
      <w:r w:rsidR="00B84408">
        <w:rPr>
          <w:rFonts w:ascii="Arial" w:hAnsi="Arial" w:cs="Arial"/>
          <w:sz w:val="23"/>
          <w:szCs w:val="23"/>
        </w:rPr>
        <w:t>el desarrollo</w:t>
      </w:r>
      <w:r w:rsidRPr="008771C2">
        <w:rPr>
          <w:rFonts w:ascii="Arial" w:hAnsi="Arial" w:cs="Arial"/>
          <w:sz w:val="23"/>
          <w:szCs w:val="23"/>
        </w:rPr>
        <w:t xml:space="preserve"> del objeto del Contrato Interadministrativo No.</w:t>
      </w:r>
      <w:r w:rsidR="0078144C">
        <w:rPr>
          <w:rFonts w:ascii="Arial" w:hAnsi="Arial" w:cs="Arial"/>
          <w:sz w:val="23"/>
          <w:szCs w:val="23"/>
        </w:rPr>
        <w:t xml:space="preserve"> </w:t>
      </w:r>
      <w:r w:rsidR="007136F6">
        <w:rPr>
          <w:rFonts w:ascii="Arial" w:hAnsi="Arial" w:cs="Arial"/>
          <w:sz w:val="23"/>
          <w:szCs w:val="23"/>
        </w:rPr>
        <w:t>20160418</w:t>
      </w:r>
    </w:p>
    <w:p w:rsidR="001F6027" w:rsidRPr="008771C2" w:rsidRDefault="001F6027" w:rsidP="001F6027">
      <w:pPr>
        <w:spacing w:after="120"/>
        <w:jc w:val="both"/>
        <w:rPr>
          <w:rFonts w:ascii="Arial" w:hAnsi="Arial" w:cs="Arial"/>
          <w:sz w:val="23"/>
          <w:szCs w:val="23"/>
        </w:rPr>
      </w:pPr>
    </w:p>
    <w:p w:rsidR="001F6027" w:rsidRPr="008771C2" w:rsidRDefault="001F6027" w:rsidP="00117616">
      <w:pPr>
        <w:pStyle w:val="Ttulo3"/>
        <w:numPr>
          <w:ilvl w:val="1"/>
          <w:numId w:val="1"/>
        </w:numPr>
        <w:spacing w:before="0"/>
        <w:ind w:left="567" w:hanging="567"/>
        <w:jc w:val="both"/>
        <w:rPr>
          <w:rFonts w:ascii="Arial" w:hAnsi="Arial" w:cs="Arial"/>
          <w:color w:val="auto"/>
          <w:sz w:val="23"/>
          <w:szCs w:val="23"/>
          <w:lang w:val="es-CO"/>
        </w:rPr>
      </w:pPr>
      <w:bookmarkStart w:id="16" w:name="_Toc447195766"/>
      <w:r w:rsidRPr="008771C2">
        <w:rPr>
          <w:rFonts w:ascii="Arial" w:hAnsi="Arial" w:cs="Arial"/>
          <w:color w:val="auto"/>
          <w:sz w:val="23"/>
          <w:szCs w:val="23"/>
          <w:lang w:val="es-CO"/>
        </w:rPr>
        <w:t>Objetivos Específicos</w:t>
      </w:r>
      <w:bookmarkEnd w:id="16"/>
    </w:p>
    <w:p w:rsidR="001F6027" w:rsidRPr="008771C2" w:rsidRDefault="001F6027" w:rsidP="001F6027">
      <w:pPr>
        <w:spacing w:after="0"/>
        <w:jc w:val="both"/>
        <w:rPr>
          <w:rFonts w:ascii="Arial" w:hAnsi="Arial" w:cs="Arial"/>
          <w:sz w:val="23"/>
          <w:szCs w:val="23"/>
        </w:rPr>
      </w:pPr>
    </w:p>
    <w:p w:rsidR="001F6027" w:rsidRDefault="001F6027" w:rsidP="001F6027">
      <w:pPr>
        <w:pStyle w:val="Prrafodelista"/>
        <w:numPr>
          <w:ilvl w:val="0"/>
          <w:numId w:val="8"/>
        </w:numPr>
        <w:jc w:val="both"/>
        <w:rPr>
          <w:rFonts w:ascii="Arial" w:hAnsi="Arial" w:cs="Arial"/>
          <w:sz w:val="23"/>
          <w:szCs w:val="23"/>
          <w:lang w:val="es-CO"/>
        </w:rPr>
      </w:pPr>
      <w:r w:rsidRPr="00225E8B">
        <w:rPr>
          <w:rFonts w:ascii="Arial" w:hAnsi="Arial" w:cs="Arial"/>
          <w:sz w:val="23"/>
          <w:szCs w:val="23"/>
          <w:lang w:val="es-CO"/>
        </w:rPr>
        <w:t xml:space="preserve">Establecer los procedimientos </w:t>
      </w:r>
      <w:r>
        <w:rPr>
          <w:rFonts w:ascii="Arial" w:hAnsi="Arial" w:cs="Arial"/>
          <w:sz w:val="23"/>
          <w:szCs w:val="23"/>
          <w:lang w:val="es-CO"/>
        </w:rPr>
        <w:t xml:space="preserve">técnicos y presupuestales </w:t>
      </w:r>
      <w:r w:rsidRPr="006C2415">
        <w:rPr>
          <w:rFonts w:ascii="Arial" w:hAnsi="Arial" w:cs="Arial"/>
          <w:sz w:val="23"/>
          <w:szCs w:val="23"/>
          <w:lang w:val="es-CO"/>
        </w:rPr>
        <w:t>para la implementación y ejecución de los instrumentos objeto del Contrato</w:t>
      </w:r>
      <w:r w:rsidR="0078144C">
        <w:rPr>
          <w:rFonts w:ascii="Arial" w:hAnsi="Arial" w:cs="Arial"/>
          <w:sz w:val="23"/>
          <w:szCs w:val="23"/>
          <w:lang w:val="es-CO"/>
        </w:rPr>
        <w:t xml:space="preserve"> </w:t>
      </w:r>
      <w:r w:rsidR="007136F6">
        <w:rPr>
          <w:rFonts w:ascii="Arial" w:hAnsi="Arial" w:cs="Arial"/>
          <w:sz w:val="23"/>
          <w:szCs w:val="23"/>
          <w:lang w:val="es-CO"/>
        </w:rPr>
        <w:lastRenderedPageBreak/>
        <w:t xml:space="preserve">Interadministrativo N° </w:t>
      </w:r>
      <w:r w:rsidR="007136F6" w:rsidRPr="007136F6">
        <w:rPr>
          <w:rFonts w:ascii="Arial" w:hAnsi="Arial" w:cs="Arial"/>
          <w:sz w:val="23"/>
          <w:szCs w:val="23"/>
          <w:lang w:val="es-CO"/>
        </w:rPr>
        <w:t>20160418</w:t>
      </w:r>
      <w:r w:rsidR="007136F6">
        <w:rPr>
          <w:rFonts w:ascii="Arial" w:hAnsi="Arial" w:cs="Arial"/>
          <w:sz w:val="23"/>
          <w:szCs w:val="23"/>
          <w:lang w:val="es-CO"/>
        </w:rPr>
        <w:t>.</w:t>
      </w:r>
    </w:p>
    <w:p w:rsidR="003D4750" w:rsidRPr="006C2415" w:rsidRDefault="003D4750" w:rsidP="001F6027">
      <w:pPr>
        <w:pStyle w:val="Prrafodelista"/>
        <w:numPr>
          <w:ilvl w:val="0"/>
          <w:numId w:val="8"/>
        </w:numPr>
        <w:jc w:val="both"/>
        <w:rPr>
          <w:rFonts w:ascii="Arial" w:hAnsi="Arial" w:cs="Arial"/>
          <w:sz w:val="23"/>
          <w:szCs w:val="23"/>
          <w:lang w:val="es-CO"/>
        </w:rPr>
      </w:pPr>
      <w:r>
        <w:rPr>
          <w:rFonts w:ascii="Arial" w:hAnsi="Arial" w:cs="Arial"/>
          <w:sz w:val="23"/>
          <w:szCs w:val="23"/>
          <w:lang w:val="es-CO"/>
        </w:rPr>
        <w:t xml:space="preserve">Definir </w:t>
      </w:r>
      <w:r w:rsidR="0025643D">
        <w:rPr>
          <w:rFonts w:ascii="Arial" w:hAnsi="Arial" w:cs="Arial"/>
          <w:sz w:val="23"/>
          <w:szCs w:val="23"/>
          <w:lang w:val="es-CO"/>
        </w:rPr>
        <w:t>l</w:t>
      </w:r>
      <w:r w:rsidR="00F17C8E">
        <w:rPr>
          <w:rFonts w:ascii="Arial" w:hAnsi="Arial" w:cs="Arial"/>
          <w:sz w:val="23"/>
          <w:szCs w:val="23"/>
          <w:lang w:val="es-CO"/>
        </w:rPr>
        <w:t>os rubros</w:t>
      </w:r>
      <w:r w:rsidR="0025643D">
        <w:rPr>
          <w:rFonts w:ascii="Arial" w:hAnsi="Arial" w:cs="Arial"/>
          <w:sz w:val="23"/>
          <w:szCs w:val="23"/>
          <w:lang w:val="es-CO"/>
        </w:rPr>
        <w:t xml:space="preserve"> que tendrán acceso a ICR y LEC, teniendo en cuenta lo indicado por la Comisión Nacional de Crédito Agropecuario – CNCA y los diferentes segmentos de cada instrumento.</w:t>
      </w:r>
    </w:p>
    <w:p w:rsidR="001F6027" w:rsidRDefault="001F6027" w:rsidP="001F6027">
      <w:pPr>
        <w:pStyle w:val="Prrafodelista"/>
        <w:numPr>
          <w:ilvl w:val="0"/>
          <w:numId w:val="8"/>
        </w:numPr>
        <w:jc w:val="both"/>
        <w:rPr>
          <w:rFonts w:ascii="Arial" w:hAnsi="Arial" w:cs="Arial"/>
          <w:sz w:val="23"/>
          <w:szCs w:val="23"/>
          <w:lang w:val="es-CO"/>
        </w:rPr>
      </w:pPr>
      <w:r w:rsidRPr="006C2415">
        <w:rPr>
          <w:rFonts w:ascii="Arial" w:hAnsi="Arial" w:cs="Arial"/>
          <w:sz w:val="23"/>
          <w:szCs w:val="23"/>
          <w:lang w:val="es-CO"/>
        </w:rPr>
        <w:t xml:space="preserve">Coordinar las actividades a desarrollar para el cabal cumplimiento del </w:t>
      </w:r>
      <w:r w:rsidR="007136F6" w:rsidRPr="006C2415">
        <w:rPr>
          <w:rFonts w:ascii="Arial" w:hAnsi="Arial" w:cs="Arial"/>
          <w:sz w:val="23"/>
          <w:szCs w:val="23"/>
          <w:lang w:val="es-CO"/>
        </w:rPr>
        <w:t>Contrato</w:t>
      </w:r>
      <w:r w:rsidR="007136F6">
        <w:rPr>
          <w:rFonts w:ascii="Arial" w:hAnsi="Arial" w:cs="Arial"/>
          <w:sz w:val="23"/>
          <w:szCs w:val="23"/>
          <w:lang w:val="es-CO"/>
        </w:rPr>
        <w:t xml:space="preserve"> Interadministrativo</w:t>
      </w:r>
      <w:r w:rsidRPr="006C2415">
        <w:rPr>
          <w:rFonts w:ascii="Arial" w:hAnsi="Arial" w:cs="Arial"/>
          <w:sz w:val="23"/>
          <w:szCs w:val="23"/>
          <w:lang w:val="es-CO"/>
        </w:rPr>
        <w:t xml:space="preserve">. </w:t>
      </w:r>
    </w:p>
    <w:p w:rsidR="001F6027" w:rsidRDefault="001F6027" w:rsidP="001F6027">
      <w:pPr>
        <w:pStyle w:val="Prrafodelista"/>
        <w:numPr>
          <w:ilvl w:val="0"/>
          <w:numId w:val="8"/>
        </w:numPr>
        <w:jc w:val="both"/>
        <w:rPr>
          <w:rFonts w:ascii="Arial" w:hAnsi="Arial" w:cs="Arial"/>
          <w:sz w:val="23"/>
          <w:szCs w:val="23"/>
          <w:lang w:val="es-CO"/>
        </w:rPr>
      </w:pPr>
      <w:r>
        <w:rPr>
          <w:rFonts w:ascii="Arial" w:hAnsi="Arial" w:cs="Arial"/>
          <w:sz w:val="23"/>
          <w:szCs w:val="23"/>
          <w:lang w:val="es-CO"/>
        </w:rPr>
        <w:t>Indicar la forma y periodicidad de presentación de informes al MADR en cumplimiento de las clausulas establecidas en el Contrato</w:t>
      </w:r>
      <w:r w:rsidR="007136F6">
        <w:rPr>
          <w:rFonts w:ascii="Arial" w:hAnsi="Arial" w:cs="Arial"/>
          <w:sz w:val="23"/>
          <w:szCs w:val="23"/>
          <w:lang w:val="es-CO"/>
        </w:rPr>
        <w:t xml:space="preserve"> Interadministrativo</w:t>
      </w:r>
      <w:r>
        <w:rPr>
          <w:rFonts w:ascii="Arial" w:hAnsi="Arial" w:cs="Arial"/>
          <w:sz w:val="23"/>
          <w:szCs w:val="23"/>
          <w:lang w:val="es-CO"/>
        </w:rPr>
        <w:t>.</w:t>
      </w:r>
    </w:p>
    <w:p w:rsidR="0025643D" w:rsidRPr="00DE4EEB" w:rsidRDefault="00EC36AD" w:rsidP="00D73617">
      <w:pPr>
        <w:pStyle w:val="Prrafodelista"/>
        <w:numPr>
          <w:ilvl w:val="0"/>
          <w:numId w:val="26"/>
        </w:numPr>
        <w:jc w:val="both"/>
        <w:rPr>
          <w:rFonts w:ascii="Arial" w:hAnsi="Arial" w:cs="Arial"/>
          <w:sz w:val="23"/>
          <w:szCs w:val="23"/>
          <w:lang w:val="es-CO"/>
        </w:rPr>
      </w:pPr>
      <w:r w:rsidRPr="00D73617">
        <w:rPr>
          <w:rFonts w:ascii="Arial" w:hAnsi="Arial" w:cs="Arial"/>
          <w:sz w:val="23"/>
          <w:szCs w:val="23"/>
          <w:lang w:val="es-CO"/>
        </w:rPr>
        <w:t xml:space="preserve">Establecer la distribución presupuestal por concepto y fuente de recursos de acuerdo a los recursos asignados para la ejecución del </w:t>
      </w:r>
      <w:r w:rsidR="007136F6" w:rsidRPr="00D73617">
        <w:rPr>
          <w:rFonts w:ascii="Arial" w:hAnsi="Arial" w:cs="Arial"/>
          <w:sz w:val="23"/>
          <w:szCs w:val="23"/>
          <w:lang w:val="es-CO"/>
        </w:rPr>
        <w:t>Contrato</w:t>
      </w:r>
      <w:r w:rsidR="007136F6">
        <w:rPr>
          <w:rFonts w:ascii="Arial" w:hAnsi="Arial" w:cs="Arial"/>
          <w:sz w:val="23"/>
          <w:szCs w:val="23"/>
          <w:lang w:val="es-CO"/>
        </w:rPr>
        <w:t xml:space="preserve"> Interadministrativo N° </w:t>
      </w:r>
      <w:r w:rsidR="007136F6" w:rsidRPr="007136F6">
        <w:rPr>
          <w:rFonts w:ascii="Arial" w:hAnsi="Arial" w:cs="Arial"/>
          <w:sz w:val="23"/>
          <w:szCs w:val="23"/>
          <w:lang w:val="es-CO"/>
        </w:rPr>
        <w:t>20160418</w:t>
      </w:r>
      <w:r w:rsidRPr="00D73617">
        <w:rPr>
          <w:rFonts w:ascii="Arial" w:hAnsi="Arial" w:cs="Arial"/>
          <w:sz w:val="23"/>
          <w:szCs w:val="23"/>
          <w:lang w:val="es-CO"/>
        </w:rPr>
        <w:t>.</w:t>
      </w:r>
    </w:p>
    <w:p w:rsidR="00D73617" w:rsidRPr="00DE4EEB" w:rsidRDefault="00D73617" w:rsidP="00D73617">
      <w:pPr>
        <w:pStyle w:val="Prrafodelista"/>
        <w:jc w:val="both"/>
        <w:rPr>
          <w:rFonts w:ascii="Arial" w:hAnsi="Arial" w:cs="Arial"/>
          <w:sz w:val="23"/>
          <w:szCs w:val="23"/>
          <w:lang w:val="es-CO"/>
        </w:rPr>
      </w:pPr>
    </w:p>
    <w:p w:rsidR="00E013CE" w:rsidRPr="008771C2" w:rsidRDefault="00E013CE">
      <w:pPr>
        <w:pStyle w:val="Prrafodelista"/>
        <w:tabs>
          <w:tab w:val="left" w:pos="284"/>
        </w:tabs>
        <w:jc w:val="both"/>
        <w:rPr>
          <w:rFonts w:ascii="Arial" w:hAnsi="Arial" w:cs="Arial"/>
          <w:sz w:val="23"/>
          <w:szCs w:val="23"/>
          <w:lang w:val="es-CO"/>
        </w:rPr>
      </w:pPr>
    </w:p>
    <w:p w:rsidR="00A5414B" w:rsidRPr="008771C2" w:rsidRDefault="00F77F63" w:rsidP="001E574D">
      <w:pPr>
        <w:pStyle w:val="Ttulo3"/>
        <w:numPr>
          <w:ilvl w:val="0"/>
          <w:numId w:val="1"/>
        </w:numPr>
        <w:spacing w:before="0"/>
        <w:jc w:val="both"/>
        <w:rPr>
          <w:rFonts w:ascii="Arial" w:hAnsi="Arial" w:cs="Arial"/>
          <w:color w:val="auto"/>
          <w:sz w:val="23"/>
          <w:szCs w:val="23"/>
          <w:lang w:val="es-CO"/>
        </w:rPr>
      </w:pPr>
      <w:bookmarkStart w:id="17" w:name="_Toc447195767"/>
      <w:bookmarkStart w:id="18" w:name="_Toc380663721"/>
      <w:r w:rsidRPr="008771C2">
        <w:rPr>
          <w:rFonts w:ascii="Arial" w:hAnsi="Arial" w:cs="Arial"/>
          <w:color w:val="auto"/>
          <w:sz w:val="23"/>
          <w:szCs w:val="23"/>
          <w:lang w:val="es-CO"/>
        </w:rPr>
        <w:t>I</w:t>
      </w:r>
      <w:r w:rsidR="00A5414B" w:rsidRPr="008771C2">
        <w:rPr>
          <w:rFonts w:ascii="Arial" w:hAnsi="Arial" w:cs="Arial"/>
          <w:color w:val="auto"/>
          <w:sz w:val="23"/>
          <w:szCs w:val="23"/>
          <w:lang w:val="es-CO"/>
        </w:rPr>
        <w:t>nstrumentos financieros</w:t>
      </w:r>
      <w:r w:rsidR="001430B9">
        <w:rPr>
          <w:rFonts w:ascii="Arial" w:hAnsi="Arial" w:cs="Arial"/>
          <w:color w:val="auto"/>
          <w:sz w:val="23"/>
          <w:szCs w:val="23"/>
          <w:lang w:val="es-CO"/>
        </w:rPr>
        <w:t xml:space="preserve"> a</w:t>
      </w:r>
      <w:r w:rsidR="00A5414B" w:rsidRPr="008771C2">
        <w:rPr>
          <w:rFonts w:ascii="Arial" w:hAnsi="Arial" w:cs="Arial"/>
          <w:color w:val="auto"/>
          <w:sz w:val="23"/>
          <w:szCs w:val="23"/>
          <w:lang w:val="es-CO"/>
        </w:rPr>
        <w:t xml:space="preserve"> ejecuta</w:t>
      </w:r>
      <w:r w:rsidR="001430B9">
        <w:rPr>
          <w:rFonts w:ascii="Arial" w:hAnsi="Arial" w:cs="Arial"/>
          <w:color w:val="auto"/>
          <w:sz w:val="23"/>
          <w:szCs w:val="23"/>
          <w:lang w:val="es-CO"/>
        </w:rPr>
        <w:t>r</w:t>
      </w:r>
      <w:r w:rsidR="00A5414B" w:rsidRPr="008771C2">
        <w:rPr>
          <w:rFonts w:ascii="Arial" w:hAnsi="Arial" w:cs="Arial"/>
          <w:color w:val="auto"/>
          <w:sz w:val="23"/>
          <w:szCs w:val="23"/>
          <w:lang w:val="es-CO"/>
        </w:rPr>
        <w:t xml:space="preserve"> en el Contrato</w:t>
      </w:r>
      <w:bookmarkEnd w:id="17"/>
    </w:p>
    <w:p w:rsidR="00A5414B" w:rsidRPr="008771C2" w:rsidRDefault="00A5414B" w:rsidP="001E574D">
      <w:pPr>
        <w:spacing w:after="0"/>
        <w:jc w:val="both"/>
        <w:rPr>
          <w:rFonts w:ascii="Arial" w:hAnsi="Arial" w:cs="Arial"/>
          <w:sz w:val="23"/>
          <w:szCs w:val="23"/>
        </w:rPr>
      </w:pPr>
    </w:p>
    <w:p w:rsidR="00A5414B" w:rsidRPr="00117616" w:rsidRDefault="00EC36AD" w:rsidP="00117616">
      <w:pPr>
        <w:pStyle w:val="Ttulo3"/>
        <w:numPr>
          <w:ilvl w:val="1"/>
          <w:numId w:val="1"/>
        </w:numPr>
        <w:spacing w:before="0"/>
        <w:ind w:left="567" w:hanging="567"/>
        <w:jc w:val="both"/>
        <w:rPr>
          <w:rFonts w:ascii="Arial" w:hAnsi="Arial" w:cs="Arial"/>
          <w:color w:val="auto"/>
          <w:sz w:val="23"/>
          <w:szCs w:val="23"/>
          <w:lang w:val="es-CO"/>
        </w:rPr>
      </w:pPr>
      <w:bookmarkStart w:id="19" w:name="_Toc447195768"/>
      <w:r w:rsidRPr="00117616">
        <w:rPr>
          <w:rFonts w:ascii="Arial" w:hAnsi="Arial" w:cs="Arial"/>
          <w:color w:val="auto"/>
          <w:sz w:val="23"/>
          <w:szCs w:val="23"/>
          <w:lang w:val="es-CO"/>
        </w:rPr>
        <w:t>Incentivo a la Capitalización Rural – (ICR)</w:t>
      </w:r>
      <w:bookmarkEnd w:id="19"/>
    </w:p>
    <w:p w:rsidR="00A5414B" w:rsidRPr="00C163B8" w:rsidRDefault="00A5414B" w:rsidP="001E574D">
      <w:pPr>
        <w:spacing w:after="0"/>
        <w:jc w:val="both"/>
        <w:rPr>
          <w:rFonts w:ascii="Arial" w:hAnsi="Arial" w:cs="Arial"/>
          <w:sz w:val="23"/>
          <w:szCs w:val="23"/>
          <w:highlight w:val="yellow"/>
        </w:rPr>
      </w:pPr>
    </w:p>
    <w:p w:rsidR="002E4D6E" w:rsidRPr="005A4480" w:rsidRDefault="00A5414B" w:rsidP="001E574D">
      <w:pPr>
        <w:spacing w:after="0"/>
        <w:jc w:val="both"/>
        <w:rPr>
          <w:rFonts w:ascii="Arial" w:hAnsi="Arial" w:cs="Arial"/>
          <w:sz w:val="23"/>
          <w:szCs w:val="23"/>
        </w:rPr>
      </w:pPr>
      <w:r w:rsidRPr="005A4480">
        <w:rPr>
          <w:rFonts w:ascii="Arial" w:hAnsi="Arial" w:cs="Arial"/>
          <w:sz w:val="23"/>
          <w:szCs w:val="23"/>
        </w:rPr>
        <w:t xml:space="preserve">El ICR fue creado mediante la Ley 101 de 1993 “Ley general de Desarrollo Agropecuario y Pesquero”, </w:t>
      </w:r>
      <w:r w:rsidR="002E4D6E" w:rsidRPr="005A4480">
        <w:rPr>
          <w:rFonts w:ascii="Arial" w:hAnsi="Arial" w:cs="Arial"/>
          <w:sz w:val="23"/>
          <w:szCs w:val="23"/>
        </w:rPr>
        <w:t>el cual es un beneficio económico que se otorga a la persona natural o jurídica que en forma individual o colectiva ejecute proyectos de inversión en el sector agropecuario, y que deberán corresponder a los términos y condiciones que determine la Comisión Nacional de Crédito Agropecuario</w:t>
      </w:r>
      <w:r w:rsidR="008814B1" w:rsidRPr="005A4480">
        <w:rPr>
          <w:rFonts w:ascii="Arial" w:hAnsi="Arial" w:cs="Arial"/>
          <w:sz w:val="23"/>
          <w:szCs w:val="23"/>
        </w:rPr>
        <w:t>.</w:t>
      </w:r>
    </w:p>
    <w:p w:rsidR="002E4D6E" w:rsidRPr="005A4480" w:rsidRDefault="002E4D6E" w:rsidP="001E574D">
      <w:pPr>
        <w:spacing w:after="0"/>
        <w:jc w:val="both"/>
        <w:rPr>
          <w:rFonts w:ascii="Arial" w:hAnsi="Arial" w:cs="Arial"/>
          <w:sz w:val="23"/>
          <w:szCs w:val="23"/>
        </w:rPr>
      </w:pPr>
    </w:p>
    <w:p w:rsidR="005F488E" w:rsidRDefault="008814B1" w:rsidP="00C52C14">
      <w:pPr>
        <w:spacing w:after="0"/>
        <w:jc w:val="both"/>
        <w:rPr>
          <w:rFonts w:ascii="Arial" w:hAnsi="Arial" w:cs="Arial"/>
          <w:sz w:val="23"/>
          <w:szCs w:val="23"/>
        </w:rPr>
      </w:pPr>
      <w:r w:rsidRPr="005A4480">
        <w:rPr>
          <w:rFonts w:ascii="Arial" w:hAnsi="Arial" w:cs="Arial"/>
          <w:sz w:val="23"/>
          <w:szCs w:val="23"/>
        </w:rPr>
        <w:t xml:space="preserve">El ICR es </w:t>
      </w:r>
      <w:r w:rsidR="00A5414B" w:rsidRPr="005A4480">
        <w:rPr>
          <w:rFonts w:ascii="Arial" w:hAnsi="Arial" w:cs="Arial"/>
          <w:sz w:val="23"/>
          <w:szCs w:val="23"/>
        </w:rPr>
        <w:t xml:space="preserve">un título que incorpora un derecho personal, expedido por FINAGRO, y cuyo monto es descontado de la cuantía total o de los pagos parciales de la obligación crediticia originada en un proyecto de inversión en el sector agropecuario. </w:t>
      </w:r>
    </w:p>
    <w:p w:rsidR="007935BB" w:rsidRDefault="007935BB" w:rsidP="00C52C14">
      <w:pPr>
        <w:spacing w:after="0"/>
        <w:jc w:val="both"/>
        <w:rPr>
          <w:rFonts w:ascii="Arial" w:hAnsi="Arial" w:cs="Arial"/>
          <w:sz w:val="23"/>
          <w:szCs w:val="23"/>
        </w:rPr>
      </w:pPr>
    </w:p>
    <w:p w:rsidR="001F6073" w:rsidRDefault="0012165A" w:rsidP="00C52C14">
      <w:pPr>
        <w:jc w:val="both"/>
        <w:rPr>
          <w:rFonts w:ascii="Arial" w:hAnsi="Arial" w:cs="Arial"/>
          <w:sz w:val="23"/>
          <w:szCs w:val="23"/>
        </w:rPr>
      </w:pPr>
      <w:r w:rsidRPr="00C52C14">
        <w:rPr>
          <w:rFonts w:ascii="Arial" w:hAnsi="Arial" w:cs="Arial"/>
          <w:sz w:val="23"/>
          <w:szCs w:val="23"/>
        </w:rPr>
        <w:t>De acuerdo a lo establecido por la CNCA en las Resoluciones Nos. 3 y 6 de 2016, para el ICR-2016, se establecen dos (2) segmentos:</w:t>
      </w:r>
    </w:p>
    <w:p w:rsidR="001F6073" w:rsidRDefault="00741AC0" w:rsidP="005A4480">
      <w:pPr>
        <w:pStyle w:val="Prrafodelista"/>
        <w:numPr>
          <w:ilvl w:val="0"/>
          <w:numId w:val="31"/>
        </w:numPr>
        <w:jc w:val="both"/>
        <w:rPr>
          <w:rFonts w:ascii="Arial" w:hAnsi="Arial" w:cs="Arial"/>
          <w:sz w:val="23"/>
          <w:szCs w:val="23"/>
        </w:rPr>
      </w:pPr>
      <w:r w:rsidRPr="005A4480">
        <w:rPr>
          <w:rFonts w:ascii="Arial" w:hAnsi="Arial" w:cs="Arial"/>
          <w:b/>
          <w:sz w:val="23"/>
          <w:szCs w:val="23"/>
        </w:rPr>
        <w:t>ICR PLAN COLOMBIA SIEMBRA</w:t>
      </w:r>
      <w:r>
        <w:rPr>
          <w:rFonts w:ascii="Arial" w:hAnsi="Arial" w:cs="Arial"/>
          <w:sz w:val="23"/>
          <w:szCs w:val="23"/>
        </w:rPr>
        <w:t>:</w:t>
      </w:r>
    </w:p>
    <w:p w:rsidR="005A4480" w:rsidRDefault="005A4480" w:rsidP="005A4480">
      <w:pPr>
        <w:ind w:left="360"/>
        <w:jc w:val="both"/>
        <w:rPr>
          <w:rFonts w:ascii="Arial" w:hAnsi="Arial" w:cs="Arial"/>
          <w:sz w:val="23"/>
          <w:szCs w:val="23"/>
        </w:rPr>
      </w:pPr>
    </w:p>
    <w:tbl>
      <w:tblPr>
        <w:tblW w:w="5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172"/>
      </w:tblGrid>
      <w:tr w:rsidR="00434B67" w:rsidRPr="00A3306B" w:rsidTr="007B0A4C">
        <w:trPr>
          <w:trHeight w:val="477"/>
          <w:jc w:val="center"/>
        </w:trPr>
        <w:tc>
          <w:tcPr>
            <w:tcW w:w="5172" w:type="dxa"/>
            <w:shd w:val="clear" w:color="000000" w:fill="7B7B7B" w:themeFill="accent3" w:themeFillShade="BF"/>
            <w:vAlign w:val="center"/>
            <w:hideMark/>
          </w:tcPr>
          <w:p w:rsidR="00434B67" w:rsidRPr="00A3306B" w:rsidRDefault="00434B67" w:rsidP="000512DB">
            <w:pPr>
              <w:jc w:val="center"/>
              <w:rPr>
                <w:rFonts w:ascii="Arial" w:eastAsia="Times New Roman" w:hAnsi="Arial" w:cs="Arial"/>
                <w:b/>
                <w:bCs/>
                <w:color w:val="FFFFFF" w:themeColor="background1"/>
                <w:szCs w:val="24"/>
              </w:rPr>
            </w:pPr>
            <w:r w:rsidRPr="00A3306B">
              <w:rPr>
                <w:rFonts w:ascii="Arial" w:eastAsia="Times New Roman" w:hAnsi="Arial" w:cs="Arial"/>
                <w:b/>
                <w:bCs/>
                <w:color w:val="FFFFFF" w:themeColor="background1"/>
                <w:szCs w:val="24"/>
              </w:rPr>
              <w:t>DESTINO</w:t>
            </w:r>
          </w:p>
        </w:tc>
      </w:tr>
      <w:tr w:rsidR="00434B67" w:rsidRPr="00A3306B" w:rsidTr="00434B67">
        <w:trPr>
          <w:trHeight w:val="404"/>
          <w:jc w:val="center"/>
        </w:trPr>
        <w:tc>
          <w:tcPr>
            <w:tcW w:w="5172" w:type="dxa"/>
            <w:shd w:val="clear" w:color="auto" w:fill="auto"/>
            <w:vAlign w:val="center"/>
          </w:tcPr>
          <w:p w:rsidR="00434B67" w:rsidRPr="00A3306B" w:rsidRDefault="00434B67" w:rsidP="000512DB">
            <w:pPr>
              <w:jc w:val="both"/>
              <w:rPr>
                <w:rFonts w:ascii="Arial" w:eastAsia="Times New Roman" w:hAnsi="Arial" w:cs="Arial"/>
                <w:color w:val="000000"/>
                <w:szCs w:val="24"/>
              </w:rPr>
            </w:pPr>
            <w:r w:rsidRPr="00A3306B">
              <w:rPr>
                <w:rFonts w:ascii="Arial" w:eastAsia="Times New Roman" w:hAnsi="Arial" w:cs="Arial"/>
                <w:color w:val="000000"/>
                <w:szCs w:val="24"/>
              </w:rPr>
              <w:t xml:space="preserve">Aguacate </w:t>
            </w:r>
          </w:p>
        </w:tc>
      </w:tr>
      <w:tr w:rsidR="00434B67" w:rsidRPr="00A3306B" w:rsidTr="00434B67">
        <w:trPr>
          <w:trHeight w:val="404"/>
          <w:jc w:val="center"/>
        </w:trPr>
        <w:tc>
          <w:tcPr>
            <w:tcW w:w="5172" w:type="dxa"/>
            <w:shd w:val="clear" w:color="auto" w:fill="auto"/>
            <w:vAlign w:val="center"/>
          </w:tcPr>
          <w:p w:rsidR="00434B67" w:rsidRPr="00A3306B" w:rsidRDefault="00434B67" w:rsidP="000512DB">
            <w:pPr>
              <w:jc w:val="both"/>
              <w:rPr>
                <w:rFonts w:ascii="Arial" w:eastAsia="Times New Roman" w:hAnsi="Arial" w:cs="Arial"/>
                <w:color w:val="000000"/>
                <w:szCs w:val="24"/>
              </w:rPr>
            </w:pPr>
            <w:r w:rsidRPr="00A3306B">
              <w:rPr>
                <w:rFonts w:ascii="Arial" w:eastAsia="Times New Roman" w:hAnsi="Arial" w:cs="Arial"/>
                <w:color w:val="000000"/>
                <w:szCs w:val="24"/>
              </w:rPr>
              <w:t xml:space="preserve">Bosques </w:t>
            </w:r>
            <w:hyperlink r:id="rId8" w:history="1">
              <w:r w:rsidRPr="00A3306B">
                <w:rPr>
                  <w:rStyle w:val="Hipervnculo"/>
                  <w:rFonts w:ascii="Arial" w:eastAsia="Times New Roman" w:hAnsi="Arial" w:cs="Arial"/>
                  <w:b/>
                  <w:szCs w:val="24"/>
                </w:rPr>
                <w:t>(ver municipios admitidos)</w:t>
              </w:r>
            </w:hyperlink>
            <w:r w:rsidRPr="00A3306B">
              <w:rPr>
                <w:rFonts w:ascii="Arial" w:eastAsia="Times New Roman" w:hAnsi="Arial" w:cs="Arial"/>
                <w:color w:val="00B0F0"/>
                <w:szCs w:val="24"/>
              </w:rPr>
              <w:t xml:space="preserve"> *</w:t>
            </w:r>
          </w:p>
        </w:tc>
      </w:tr>
      <w:tr w:rsidR="00434B67" w:rsidRPr="00A3306B" w:rsidTr="00434B67">
        <w:trPr>
          <w:trHeight w:val="404"/>
          <w:jc w:val="center"/>
        </w:trPr>
        <w:tc>
          <w:tcPr>
            <w:tcW w:w="5172" w:type="dxa"/>
            <w:shd w:val="clear" w:color="auto" w:fill="auto"/>
            <w:vAlign w:val="center"/>
          </w:tcPr>
          <w:p w:rsidR="00434B67" w:rsidRPr="00A3306B" w:rsidRDefault="00434B67" w:rsidP="000512DB">
            <w:pPr>
              <w:jc w:val="both"/>
              <w:rPr>
                <w:rFonts w:ascii="Arial" w:eastAsia="Times New Roman" w:hAnsi="Arial" w:cs="Arial"/>
                <w:color w:val="000000"/>
                <w:szCs w:val="24"/>
              </w:rPr>
            </w:pPr>
            <w:r w:rsidRPr="00A3306B">
              <w:rPr>
                <w:rFonts w:ascii="Arial" w:eastAsia="Times New Roman" w:hAnsi="Arial" w:cs="Arial"/>
                <w:color w:val="000000"/>
                <w:szCs w:val="24"/>
              </w:rPr>
              <w:t xml:space="preserve">Cacao </w:t>
            </w:r>
            <w:hyperlink r:id="rId9" w:history="1">
              <w:r w:rsidRPr="00A3306B">
                <w:rPr>
                  <w:rStyle w:val="Hipervnculo"/>
                  <w:rFonts w:ascii="Arial" w:eastAsia="Times New Roman" w:hAnsi="Arial" w:cs="Arial"/>
                  <w:b/>
                  <w:szCs w:val="24"/>
                </w:rPr>
                <w:t>(ver municipios admitidos)</w:t>
              </w:r>
            </w:hyperlink>
            <w:r w:rsidRPr="00A3306B">
              <w:rPr>
                <w:rFonts w:ascii="Arial" w:eastAsia="Times New Roman" w:hAnsi="Arial" w:cs="Arial"/>
                <w:b/>
                <w:color w:val="00B0F0"/>
                <w:szCs w:val="24"/>
              </w:rPr>
              <w:t xml:space="preserve"> *</w:t>
            </w:r>
          </w:p>
        </w:tc>
      </w:tr>
      <w:tr w:rsidR="00434B67" w:rsidRPr="00A3306B" w:rsidTr="00434B67">
        <w:trPr>
          <w:trHeight w:val="404"/>
          <w:jc w:val="center"/>
        </w:trPr>
        <w:tc>
          <w:tcPr>
            <w:tcW w:w="5172" w:type="dxa"/>
            <w:shd w:val="clear" w:color="auto" w:fill="auto"/>
            <w:vAlign w:val="center"/>
            <w:hideMark/>
          </w:tcPr>
          <w:p w:rsidR="00434B67" w:rsidRPr="00A3306B" w:rsidRDefault="00434B67" w:rsidP="000512DB">
            <w:pPr>
              <w:jc w:val="both"/>
              <w:rPr>
                <w:rFonts w:ascii="Arial" w:eastAsia="Times New Roman" w:hAnsi="Arial" w:cs="Arial"/>
                <w:color w:val="000000"/>
                <w:szCs w:val="24"/>
              </w:rPr>
            </w:pPr>
            <w:r w:rsidRPr="00A3306B">
              <w:rPr>
                <w:rFonts w:ascii="Arial" w:eastAsia="Times New Roman" w:hAnsi="Arial" w:cs="Arial"/>
                <w:color w:val="000000"/>
                <w:szCs w:val="24"/>
              </w:rPr>
              <w:t xml:space="preserve">Caucho </w:t>
            </w:r>
            <w:hyperlink r:id="rId10" w:history="1">
              <w:r w:rsidRPr="00A3306B">
                <w:rPr>
                  <w:rStyle w:val="Hipervnculo"/>
                  <w:rFonts w:ascii="Arial" w:eastAsia="Times New Roman" w:hAnsi="Arial" w:cs="Arial"/>
                  <w:b/>
                  <w:szCs w:val="24"/>
                </w:rPr>
                <w:t>(ver municipios admitidos)</w:t>
              </w:r>
            </w:hyperlink>
            <w:r w:rsidRPr="00A3306B">
              <w:rPr>
                <w:rFonts w:ascii="Arial" w:eastAsia="Times New Roman" w:hAnsi="Arial" w:cs="Arial"/>
                <w:b/>
                <w:color w:val="00B0F0"/>
                <w:szCs w:val="24"/>
              </w:rPr>
              <w:t xml:space="preserve"> *</w:t>
            </w:r>
          </w:p>
        </w:tc>
      </w:tr>
      <w:tr w:rsidR="00434B67" w:rsidRPr="00A3306B" w:rsidTr="00434B67">
        <w:trPr>
          <w:trHeight w:val="404"/>
          <w:jc w:val="center"/>
        </w:trPr>
        <w:tc>
          <w:tcPr>
            <w:tcW w:w="5172" w:type="dxa"/>
            <w:shd w:val="clear" w:color="auto" w:fill="auto"/>
            <w:vAlign w:val="center"/>
          </w:tcPr>
          <w:p w:rsidR="00434B67" w:rsidRPr="00A3306B" w:rsidRDefault="00434B67" w:rsidP="000512DB">
            <w:pPr>
              <w:jc w:val="both"/>
              <w:rPr>
                <w:rFonts w:ascii="Arial" w:eastAsia="Times New Roman" w:hAnsi="Arial" w:cs="Arial"/>
                <w:color w:val="000000"/>
                <w:szCs w:val="24"/>
              </w:rPr>
            </w:pPr>
            <w:r w:rsidRPr="00A3306B">
              <w:rPr>
                <w:rFonts w:ascii="Arial" w:eastAsia="Times New Roman" w:hAnsi="Arial" w:cs="Arial"/>
                <w:color w:val="000000"/>
                <w:szCs w:val="24"/>
              </w:rPr>
              <w:lastRenderedPageBreak/>
              <w:t>Mango</w:t>
            </w:r>
          </w:p>
        </w:tc>
      </w:tr>
      <w:tr w:rsidR="00434B67" w:rsidRPr="00A3306B" w:rsidTr="00434B67">
        <w:trPr>
          <w:trHeight w:val="404"/>
          <w:jc w:val="center"/>
        </w:trPr>
        <w:tc>
          <w:tcPr>
            <w:tcW w:w="5172" w:type="dxa"/>
            <w:shd w:val="clear" w:color="auto" w:fill="auto"/>
            <w:vAlign w:val="center"/>
            <w:hideMark/>
          </w:tcPr>
          <w:p w:rsidR="00434B67" w:rsidRPr="00A3306B" w:rsidRDefault="00434B67" w:rsidP="000512DB">
            <w:pPr>
              <w:jc w:val="both"/>
              <w:rPr>
                <w:rFonts w:ascii="Arial" w:eastAsia="Times New Roman" w:hAnsi="Arial" w:cs="Arial"/>
                <w:color w:val="000000"/>
                <w:szCs w:val="24"/>
              </w:rPr>
            </w:pPr>
            <w:r w:rsidRPr="00A3306B">
              <w:rPr>
                <w:rFonts w:ascii="Arial" w:eastAsia="Times New Roman" w:hAnsi="Arial" w:cs="Arial"/>
                <w:color w:val="000000"/>
                <w:szCs w:val="24"/>
              </w:rPr>
              <w:t xml:space="preserve">Palma de aceite </w:t>
            </w:r>
            <w:hyperlink r:id="rId11" w:history="1">
              <w:r w:rsidRPr="00A3306B">
                <w:rPr>
                  <w:rStyle w:val="Hipervnculo"/>
                  <w:rFonts w:ascii="Arial" w:eastAsia="Times New Roman" w:hAnsi="Arial" w:cs="Arial"/>
                  <w:b/>
                  <w:szCs w:val="24"/>
                </w:rPr>
                <w:t>(ver municipios admitidos)</w:t>
              </w:r>
            </w:hyperlink>
            <w:r w:rsidRPr="00A3306B">
              <w:rPr>
                <w:rFonts w:ascii="Arial" w:eastAsia="Times New Roman" w:hAnsi="Arial" w:cs="Arial"/>
                <w:b/>
                <w:color w:val="00B0F0"/>
                <w:szCs w:val="24"/>
              </w:rPr>
              <w:t xml:space="preserve"> *</w:t>
            </w:r>
          </w:p>
        </w:tc>
      </w:tr>
    </w:tbl>
    <w:p w:rsidR="00A3306B" w:rsidRDefault="00A3306B" w:rsidP="005A4480">
      <w:pPr>
        <w:ind w:left="360"/>
        <w:jc w:val="both"/>
        <w:rPr>
          <w:rFonts w:ascii="Arial" w:hAnsi="Arial" w:cs="Arial"/>
          <w:sz w:val="23"/>
          <w:szCs w:val="23"/>
        </w:rPr>
      </w:pPr>
    </w:p>
    <w:p w:rsidR="00673576" w:rsidRDefault="00A3306B" w:rsidP="00673576">
      <w:pPr>
        <w:suppressAutoHyphens w:val="0"/>
        <w:autoSpaceDE w:val="0"/>
        <w:adjustRightInd w:val="0"/>
        <w:spacing w:after="0"/>
        <w:textAlignment w:val="auto"/>
        <w:rPr>
          <w:rFonts w:ascii="Arial" w:hAnsi="Arial" w:cs="Arial"/>
          <w:sz w:val="23"/>
          <w:szCs w:val="23"/>
        </w:rPr>
      </w:pPr>
      <w:r w:rsidRPr="00A3306B">
        <w:rPr>
          <w:rFonts w:ascii="Arial" w:hAnsi="Arial" w:cs="Arial"/>
          <w:b/>
          <w:sz w:val="23"/>
          <w:szCs w:val="23"/>
          <w:lang w:val="es-ES" w:eastAsia="es-ES"/>
        </w:rPr>
        <w:t>*</w:t>
      </w:r>
      <w:r w:rsidRPr="00A3306B">
        <w:rPr>
          <w:rFonts w:ascii="Arial" w:hAnsi="Arial" w:cs="Arial"/>
          <w:sz w:val="23"/>
          <w:szCs w:val="23"/>
          <w:lang w:val="es-ES" w:eastAsia="es-ES"/>
        </w:rPr>
        <w:t xml:space="preserve"> </w:t>
      </w:r>
      <w:r w:rsidR="00673576">
        <w:rPr>
          <w:rFonts w:ascii="Arial" w:hAnsi="Arial" w:cs="Arial"/>
          <w:sz w:val="23"/>
          <w:szCs w:val="23"/>
        </w:rPr>
        <w:t>A estos cuatro (4) Destinos, podrán acceder únicamente siembras desarrolladas en los municipios señalados en los listados de admitidos, adjuntos.</w:t>
      </w:r>
    </w:p>
    <w:p w:rsidR="00673576" w:rsidRPr="00673576" w:rsidRDefault="00673576" w:rsidP="00673576">
      <w:pPr>
        <w:suppressAutoHyphens w:val="0"/>
        <w:autoSpaceDE w:val="0"/>
        <w:adjustRightInd w:val="0"/>
        <w:spacing w:after="0"/>
        <w:textAlignment w:val="auto"/>
        <w:rPr>
          <w:rFonts w:ascii="Arial" w:hAnsi="Arial" w:cs="Arial"/>
          <w:sz w:val="23"/>
          <w:szCs w:val="23"/>
        </w:rPr>
      </w:pPr>
    </w:p>
    <w:p w:rsidR="001F2CC1" w:rsidRPr="00A714CC" w:rsidRDefault="001F2CC1" w:rsidP="001F2CC1">
      <w:pPr>
        <w:tabs>
          <w:tab w:val="left" w:pos="0"/>
        </w:tabs>
        <w:jc w:val="both"/>
        <w:rPr>
          <w:rFonts w:ascii="Arial" w:hAnsi="Arial" w:cs="Arial"/>
          <w:b/>
          <w:i/>
          <w:color w:val="000000"/>
          <w:spacing w:val="-2"/>
          <w:sz w:val="24"/>
          <w:szCs w:val="24"/>
          <w:lang w:val="es-ES_tradnl" w:eastAsia="es-ES"/>
        </w:rPr>
      </w:pPr>
      <w:r>
        <w:rPr>
          <w:rFonts w:ascii="Arial" w:hAnsi="Arial" w:cs="Arial"/>
          <w:b/>
          <w:i/>
          <w:color w:val="000000"/>
          <w:spacing w:val="-2"/>
          <w:sz w:val="24"/>
          <w:szCs w:val="24"/>
          <w:lang w:val="es-ES_tradnl" w:eastAsia="es-ES"/>
        </w:rPr>
        <w:t>Riego y Drenaje:</w:t>
      </w:r>
      <w:r w:rsidRPr="00A714CC">
        <w:rPr>
          <w:rFonts w:ascii="Arial" w:hAnsi="Arial" w:cs="Arial"/>
          <w:b/>
          <w:i/>
          <w:color w:val="000000"/>
          <w:spacing w:val="-2"/>
          <w:sz w:val="24"/>
          <w:szCs w:val="24"/>
          <w:lang w:val="es-ES_tradnl" w:eastAsia="es-ES"/>
        </w:rPr>
        <w:t xml:space="preserve"> </w:t>
      </w: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531"/>
      </w:tblGrid>
      <w:tr w:rsidR="001F2CC1" w:rsidRPr="001F2CC1" w:rsidTr="001F2CC1">
        <w:trPr>
          <w:trHeight w:val="497"/>
          <w:jc w:val="center"/>
        </w:trPr>
        <w:tc>
          <w:tcPr>
            <w:tcW w:w="6531" w:type="dxa"/>
            <w:shd w:val="clear" w:color="000000" w:fill="7B7B7B" w:themeFill="accent3" w:themeFillShade="BF"/>
            <w:vAlign w:val="center"/>
            <w:hideMark/>
          </w:tcPr>
          <w:p w:rsidR="001F2CC1" w:rsidRPr="001F2CC1" w:rsidRDefault="001F2CC1" w:rsidP="000512DB">
            <w:pPr>
              <w:jc w:val="center"/>
              <w:rPr>
                <w:rFonts w:ascii="Arial" w:eastAsia="Times New Roman" w:hAnsi="Arial" w:cs="Arial"/>
                <w:b/>
                <w:bCs/>
                <w:color w:val="FFFFFF" w:themeColor="background1"/>
                <w:sz w:val="20"/>
                <w:szCs w:val="24"/>
              </w:rPr>
            </w:pPr>
            <w:r w:rsidRPr="001F2CC1">
              <w:rPr>
                <w:rFonts w:ascii="Arial" w:eastAsia="Times New Roman" w:hAnsi="Arial" w:cs="Arial"/>
                <w:b/>
                <w:bCs/>
                <w:color w:val="FFFFFF" w:themeColor="background1"/>
                <w:sz w:val="20"/>
                <w:szCs w:val="24"/>
              </w:rPr>
              <w:t>DESTINO</w:t>
            </w:r>
          </w:p>
        </w:tc>
      </w:tr>
      <w:tr w:rsidR="001F2CC1" w:rsidRPr="001F2CC1" w:rsidTr="001F2CC1">
        <w:trPr>
          <w:trHeight w:val="479"/>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Equipos y sistemas de riego</w:t>
            </w:r>
          </w:p>
        </w:tc>
      </w:tr>
      <w:tr w:rsidR="001F2CC1" w:rsidRPr="001F2CC1" w:rsidTr="001F2CC1">
        <w:trPr>
          <w:trHeight w:val="571"/>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Equipos e implementos para manejo de recurso hídrico en proyectos pecuarios, acuícolas y pesca</w:t>
            </w:r>
          </w:p>
        </w:tc>
      </w:tr>
      <w:tr w:rsidR="001F2CC1" w:rsidRPr="001F2CC1" w:rsidTr="001F2CC1">
        <w:trPr>
          <w:trHeight w:val="84"/>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Equipos y sistemas de drenaje</w:t>
            </w:r>
          </w:p>
        </w:tc>
      </w:tr>
      <w:tr w:rsidR="001F2CC1" w:rsidRPr="001F2CC1" w:rsidTr="001F2CC1">
        <w:trPr>
          <w:trHeight w:val="70"/>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Obras civiles para riego</w:t>
            </w:r>
          </w:p>
        </w:tc>
      </w:tr>
      <w:tr w:rsidR="001F2CC1" w:rsidRPr="001F2CC1" w:rsidTr="001F2CC1">
        <w:trPr>
          <w:trHeight w:val="70"/>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Obras civiles manejo recurso hídrico en proyectos pecuarios, acuícolas y de pesca</w:t>
            </w:r>
          </w:p>
        </w:tc>
      </w:tr>
      <w:tr w:rsidR="001F2CC1" w:rsidRPr="001F2CC1" w:rsidTr="001F2CC1">
        <w:trPr>
          <w:trHeight w:val="70"/>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Obras civiles para drenaje</w:t>
            </w:r>
          </w:p>
        </w:tc>
      </w:tr>
      <w:tr w:rsidR="001F2CC1" w:rsidRPr="001F2CC1" w:rsidTr="001F2CC1">
        <w:trPr>
          <w:trHeight w:val="70"/>
          <w:jc w:val="center"/>
        </w:trPr>
        <w:tc>
          <w:tcPr>
            <w:tcW w:w="6531" w:type="dxa"/>
            <w:shd w:val="clear" w:color="auto" w:fill="auto"/>
            <w:vAlign w:val="center"/>
            <w:hideMark/>
          </w:tcPr>
          <w:p w:rsidR="001F2CC1" w:rsidRPr="001F2CC1" w:rsidRDefault="001F2CC1" w:rsidP="000512DB">
            <w:pPr>
              <w:jc w:val="both"/>
              <w:rPr>
                <w:rFonts w:ascii="Arial" w:eastAsia="Times New Roman" w:hAnsi="Arial" w:cs="Arial"/>
                <w:color w:val="000000"/>
                <w:sz w:val="20"/>
              </w:rPr>
            </w:pPr>
            <w:r w:rsidRPr="001F2CC1">
              <w:rPr>
                <w:rFonts w:ascii="Arial" w:eastAsia="Times New Roman" w:hAnsi="Arial" w:cs="Arial"/>
                <w:color w:val="000000"/>
                <w:sz w:val="20"/>
              </w:rPr>
              <w:t xml:space="preserve">Obras civiles control de inundaciones </w:t>
            </w:r>
          </w:p>
        </w:tc>
      </w:tr>
    </w:tbl>
    <w:p w:rsidR="001F2CC1" w:rsidRDefault="001F2CC1" w:rsidP="001F2CC1">
      <w:pPr>
        <w:ind w:right="64"/>
        <w:jc w:val="both"/>
        <w:outlineLvl w:val="0"/>
        <w:rPr>
          <w:rFonts w:ascii="Arial" w:hAnsi="Arial" w:cs="Arial"/>
          <w:b/>
          <w:sz w:val="24"/>
          <w:szCs w:val="24"/>
          <w:lang w:eastAsia="es-ES"/>
        </w:rPr>
      </w:pPr>
    </w:p>
    <w:p w:rsidR="001F2CC1" w:rsidRPr="00A714CC" w:rsidRDefault="001F2CC1" w:rsidP="001F2CC1">
      <w:pPr>
        <w:ind w:right="64"/>
        <w:jc w:val="both"/>
        <w:outlineLvl w:val="0"/>
        <w:rPr>
          <w:rFonts w:ascii="Arial" w:hAnsi="Arial" w:cs="Arial"/>
          <w:b/>
          <w:i/>
          <w:color w:val="000000"/>
          <w:spacing w:val="-2"/>
          <w:sz w:val="24"/>
          <w:szCs w:val="24"/>
          <w:lang w:val="es-ES_tradnl" w:eastAsia="es-ES"/>
        </w:rPr>
      </w:pPr>
      <w:r w:rsidRPr="00A714CC">
        <w:rPr>
          <w:rFonts w:ascii="Arial" w:hAnsi="Arial" w:cs="Arial"/>
          <w:b/>
          <w:i/>
          <w:color w:val="000000"/>
          <w:spacing w:val="-2"/>
          <w:sz w:val="24"/>
          <w:szCs w:val="24"/>
          <w:lang w:val="es-ES_tradnl" w:eastAsia="es-ES"/>
        </w:rPr>
        <w:t>Mejoramiento de suelos:</w:t>
      </w:r>
    </w:p>
    <w:tbl>
      <w:tblPr>
        <w:tblW w:w="5093" w:type="dxa"/>
        <w:jc w:val="center"/>
        <w:tblCellMar>
          <w:left w:w="70" w:type="dxa"/>
          <w:right w:w="70" w:type="dxa"/>
        </w:tblCellMar>
        <w:tblLook w:val="04A0"/>
      </w:tblPr>
      <w:tblGrid>
        <w:gridCol w:w="5093"/>
      </w:tblGrid>
      <w:tr w:rsidR="001F2CC1" w:rsidRPr="00F512B8" w:rsidTr="001F2CC1">
        <w:trPr>
          <w:trHeight w:val="244"/>
          <w:tblHeader/>
          <w:jc w:val="center"/>
        </w:trPr>
        <w:tc>
          <w:tcPr>
            <w:tcW w:w="5093" w:type="dxa"/>
            <w:tcBorders>
              <w:top w:val="single" w:sz="4" w:space="0" w:color="auto"/>
              <w:left w:val="single" w:sz="4" w:space="0" w:color="auto"/>
              <w:bottom w:val="single" w:sz="4" w:space="0" w:color="auto"/>
              <w:right w:val="single" w:sz="4" w:space="0" w:color="auto"/>
            </w:tcBorders>
            <w:shd w:val="clear" w:color="000000" w:fill="7B7B7B" w:themeFill="accent3" w:themeFillShade="BF"/>
            <w:vAlign w:val="center"/>
            <w:hideMark/>
          </w:tcPr>
          <w:p w:rsidR="001F2CC1" w:rsidRPr="00862B45" w:rsidRDefault="001F2CC1" w:rsidP="000512DB">
            <w:pPr>
              <w:ind w:left="-212" w:firstLine="142"/>
              <w:jc w:val="center"/>
              <w:rPr>
                <w:rFonts w:ascii="Arial" w:eastAsia="Times New Roman" w:hAnsi="Arial" w:cs="Arial"/>
                <w:b/>
                <w:bCs/>
                <w:color w:val="FFFFFF" w:themeColor="background1"/>
                <w:sz w:val="24"/>
                <w:szCs w:val="24"/>
              </w:rPr>
            </w:pPr>
            <w:r>
              <w:rPr>
                <w:rFonts w:ascii="Arial" w:eastAsia="Times New Roman" w:hAnsi="Arial" w:cs="Arial"/>
                <w:b/>
                <w:bCs/>
                <w:color w:val="FFFFFF" w:themeColor="background1"/>
                <w:sz w:val="24"/>
                <w:szCs w:val="24"/>
              </w:rPr>
              <w:t>DESTINO</w:t>
            </w:r>
          </w:p>
        </w:tc>
      </w:tr>
      <w:tr w:rsidR="001F2CC1" w:rsidRPr="00F512B8" w:rsidTr="001F2CC1">
        <w:trPr>
          <w:trHeight w:val="506"/>
          <w:jc w:val="center"/>
        </w:trPr>
        <w:tc>
          <w:tcPr>
            <w:tcW w:w="50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ind w:left="-212" w:firstLine="142"/>
              <w:rPr>
                <w:rFonts w:ascii="Arial" w:eastAsia="Times New Roman" w:hAnsi="Arial" w:cs="Arial"/>
                <w:color w:val="000000"/>
              </w:rPr>
            </w:pPr>
            <w:r>
              <w:rPr>
                <w:rFonts w:ascii="Arial" w:eastAsia="Times New Roman" w:hAnsi="Arial" w:cs="Arial"/>
                <w:color w:val="000000"/>
              </w:rPr>
              <w:t>Corrección química suelos C. Siembra*</w:t>
            </w:r>
          </w:p>
        </w:tc>
      </w:tr>
    </w:tbl>
    <w:p w:rsidR="001F2CC1" w:rsidRDefault="001F2CC1" w:rsidP="001F2CC1">
      <w:pPr>
        <w:tabs>
          <w:tab w:val="left" w:pos="0"/>
        </w:tabs>
        <w:jc w:val="both"/>
        <w:rPr>
          <w:rFonts w:ascii="Arial" w:hAnsi="Arial" w:cs="Arial"/>
          <w:b/>
          <w:i/>
          <w:color w:val="000000"/>
          <w:spacing w:val="-2"/>
          <w:sz w:val="24"/>
          <w:szCs w:val="24"/>
          <w:lang w:val="es-ES_tradnl" w:eastAsia="es-ES"/>
        </w:rPr>
      </w:pPr>
    </w:p>
    <w:p w:rsidR="00673576" w:rsidRDefault="00673576" w:rsidP="00673576">
      <w:pPr>
        <w:suppressAutoHyphens w:val="0"/>
        <w:autoSpaceDE w:val="0"/>
        <w:adjustRightInd w:val="0"/>
        <w:spacing w:after="0"/>
        <w:textAlignment w:val="auto"/>
        <w:rPr>
          <w:rFonts w:ascii="Arial,Italic" w:hAnsi="Arial,Italic" w:cs="Arial,Italic"/>
          <w:i/>
          <w:iCs/>
          <w:sz w:val="24"/>
          <w:szCs w:val="24"/>
        </w:rPr>
      </w:pPr>
      <w:r>
        <w:rPr>
          <w:rFonts w:ascii="Arial" w:hAnsi="Arial" w:cs="Arial"/>
          <w:b/>
          <w:bCs/>
          <w:i/>
          <w:iCs/>
          <w:sz w:val="24"/>
          <w:szCs w:val="24"/>
        </w:rPr>
        <w:t xml:space="preserve">Nota 1: </w:t>
      </w:r>
      <w:r>
        <w:rPr>
          <w:rFonts w:ascii="Arial" w:hAnsi="Arial" w:cs="Arial"/>
          <w:i/>
          <w:iCs/>
          <w:sz w:val="24"/>
          <w:szCs w:val="24"/>
        </w:rPr>
        <w:t xml:space="preserve">Acceden los proyectos dirigidos a cultivos incluidos dentro del programa Colombia Siembra: Aguacate, bosques, cacao, caucho, mango, palma de aceite, Cultivos </w:t>
      </w:r>
      <w:proofErr w:type="spellStart"/>
      <w:r>
        <w:rPr>
          <w:rFonts w:ascii="Arial" w:hAnsi="Arial" w:cs="Arial"/>
          <w:i/>
          <w:iCs/>
          <w:sz w:val="24"/>
          <w:szCs w:val="24"/>
        </w:rPr>
        <w:t>Silvopastoreo</w:t>
      </w:r>
      <w:proofErr w:type="spellEnd"/>
      <w:r>
        <w:rPr>
          <w:rFonts w:ascii="Arial" w:hAnsi="Arial" w:cs="Arial"/>
          <w:i/>
          <w:iCs/>
          <w:sz w:val="24"/>
          <w:szCs w:val="24"/>
        </w:rPr>
        <w:t>, m</w:t>
      </w:r>
      <w:r>
        <w:rPr>
          <w:rFonts w:ascii="Arial,Italic" w:hAnsi="Arial,Italic" w:cs="Arial,Italic"/>
          <w:i/>
          <w:iCs/>
          <w:sz w:val="24"/>
          <w:szCs w:val="24"/>
        </w:rPr>
        <w:t xml:space="preserve">aíz amarillo tecnificado, cebada, soya, granadilla, maracuyá, </w:t>
      </w:r>
      <w:proofErr w:type="spellStart"/>
      <w:r>
        <w:rPr>
          <w:rFonts w:ascii="Arial,Italic" w:hAnsi="Arial,Italic" w:cs="Arial,Italic"/>
          <w:i/>
          <w:iCs/>
          <w:sz w:val="24"/>
          <w:szCs w:val="24"/>
        </w:rPr>
        <w:t>gulupa</w:t>
      </w:r>
      <w:proofErr w:type="spellEnd"/>
      <w:r>
        <w:rPr>
          <w:rFonts w:ascii="Arial,Italic" w:hAnsi="Arial,Italic" w:cs="Arial,Italic"/>
          <w:i/>
          <w:iCs/>
          <w:sz w:val="24"/>
          <w:szCs w:val="24"/>
        </w:rPr>
        <w:t>, banano, uchuva, piña o arroz.</w:t>
      </w:r>
    </w:p>
    <w:p w:rsidR="00673576" w:rsidRDefault="00673576" w:rsidP="00673576">
      <w:pPr>
        <w:suppressAutoHyphens w:val="0"/>
        <w:autoSpaceDE w:val="0"/>
        <w:adjustRightInd w:val="0"/>
        <w:spacing w:after="0"/>
        <w:textAlignment w:val="auto"/>
        <w:rPr>
          <w:rFonts w:ascii="Arial,Italic" w:hAnsi="Arial,Italic" w:cs="Arial,Italic"/>
          <w:i/>
          <w:iCs/>
          <w:sz w:val="24"/>
          <w:szCs w:val="24"/>
        </w:rPr>
      </w:pPr>
    </w:p>
    <w:p w:rsidR="00673576" w:rsidRDefault="00673576"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p>
    <w:p w:rsidR="00673576" w:rsidRDefault="00673576"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p>
    <w:p w:rsidR="00673576" w:rsidRDefault="00673576"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p>
    <w:p w:rsidR="00673576" w:rsidRDefault="00673576"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p>
    <w:p w:rsidR="001F2CC1" w:rsidRDefault="001F2CC1"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r w:rsidRPr="00B11202">
        <w:rPr>
          <w:rFonts w:ascii="Arial" w:hAnsi="Arial" w:cs="Arial"/>
          <w:b/>
          <w:i/>
          <w:color w:val="000000"/>
          <w:spacing w:val="-2"/>
          <w:sz w:val="24"/>
          <w:szCs w:val="24"/>
          <w:lang w:val="es-ES_tradnl" w:eastAsia="es-ES"/>
        </w:rPr>
        <w:lastRenderedPageBreak/>
        <w:t>Infraestructura</w:t>
      </w:r>
      <w:r>
        <w:rPr>
          <w:rFonts w:ascii="Arial" w:hAnsi="Arial" w:cs="Arial"/>
          <w:b/>
          <w:i/>
          <w:color w:val="000000"/>
          <w:spacing w:val="-2"/>
          <w:sz w:val="24"/>
          <w:szCs w:val="24"/>
          <w:lang w:val="es-ES_tradnl" w:eastAsia="es-ES"/>
        </w:rPr>
        <w:t>:</w:t>
      </w:r>
    </w:p>
    <w:p w:rsidR="00673576" w:rsidRDefault="00673576"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p>
    <w:tbl>
      <w:tblPr>
        <w:tblW w:w="4819" w:type="dxa"/>
        <w:jc w:val="center"/>
        <w:tblCellMar>
          <w:left w:w="70" w:type="dxa"/>
          <w:right w:w="70" w:type="dxa"/>
        </w:tblCellMar>
        <w:tblLook w:val="04A0"/>
      </w:tblPr>
      <w:tblGrid>
        <w:gridCol w:w="4819"/>
      </w:tblGrid>
      <w:tr w:rsidR="001F2CC1" w:rsidRPr="00A91625" w:rsidTr="001F2CC1">
        <w:trPr>
          <w:trHeight w:val="320"/>
          <w:tblHeader/>
          <w:jc w:val="center"/>
        </w:trPr>
        <w:tc>
          <w:tcPr>
            <w:tcW w:w="4819" w:type="dxa"/>
            <w:tcBorders>
              <w:top w:val="single" w:sz="4" w:space="0" w:color="auto"/>
              <w:left w:val="single" w:sz="4" w:space="0" w:color="auto"/>
              <w:bottom w:val="single" w:sz="4" w:space="0" w:color="auto"/>
              <w:right w:val="single" w:sz="4" w:space="0" w:color="auto"/>
            </w:tcBorders>
            <w:shd w:val="clear" w:color="000000" w:fill="7B7B7B" w:themeFill="accent3" w:themeFillShade="BF"/>
            <w:vAlign w:val="center"/>
            <w:hideMark/>
          </w:tcPr>
          <w:p w:rsidR="001F2CC1" w:rsidRPr="00A91625" w:rsidRDefault="001F2CC1" w:rsidP="000512DB">
            <w:pPr>
              <w:jc w:val="center"/>
              <w:rPr>
                <w:rFonts w:ascii="Arial" w:eastAsia="Times New Roman" w:hAnsi="Arial" w:cs="Arial"/>
                <w:b/>
                <w:bCs/>
                <w:color w:val="FFFFFF" w:themeColor="background1"/>
                <w:sz w:val="24"/>
                <w:szCs w:val="24"/>
              </w:rPr>
            </w:pPr>
            <w:r>
              <w:rPr>
                <w:rFonts w:ascii="Arial" w:eastAsia="Times New Roman" w:hAnsi="Arial" w:cs="Arial"/>
                <w:b/>
                <w:bCs/>
                <w:color w:val="FFFFFF" w:themeColor="background1"/>
                <w:sz w:val="24"/>
                <w:szCs w:val="24"/>
              </w:rPr>
              <w:t>DESTINO</w:t>
            </w:r>
          </w:p>
        </w:tc>
      </w:tr>
      <w:tr w:rsidR="001F2CC1" w:rsidRPr="00F512B8" w:rsidTr="001F2CC1">
        <w:trPr>
          <w:trHeight w:val="70"/>
          <w:jc w:val="center"/>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rPr>
                <w:rFonts w:ascii="Arial" w:eastAsia="Times New Roman" w:hAnsi="Arial" w:cs="Arial"/>
                <w:color w:val="000000"/>
              </w:rPr>
            </w:pPr>
            <w:r w:rsidRPr="00F512B8">
              <w:rPr>
                <w:rFonts w:ascii="Arial" w:eastAsia="Times New Roman" w:hAnsi="Arial" w:cs="Arial"/>
                <w:color w:val="000000"/>
              </w:rPr>
              <w:t xml:space="preserve">Infraestructura </w:t>
            </w:r>
            <w:r>
              <w:rPr>
                <w:rFonts w:ascii="Arial" w:eastAsia="Times New Roman" w:hAnsi="Arial" w:cs="Arial"/>
                <w:color w:val="000000"/>
              </w:rPr>
              <w:t>A</w:t>
            </w:r>
            <w:r w:rsidRPr="00F512B8">
              <w:rPr>
                <w:rFonts w:ascii="Arial" w:eastAsia="Times New Roman" w:hAnsi="Arial" w:cs="Arial"/>
                <w:color w:val="000000"/>
              </w:rPr>
              <w:t>grícola</w:t>
            </w:r>
            <w:r>
              <w:rPr>
                <w:rFonts w:ascii="Arial" w:eastAsia="Times New Roman" w:hAnsi="Arial" w:cs="Arial"/>
                <w:color w:val="000000"/>
              </w:rPr>
              <w:t xml:space="preserve"> C. Siembra*</w:t>
            </w:r>
          </w:p>
        </w:tc>
      </w:tr>
      <w:tr w:rsidR="001F2CC1" w:rsidRPr="00F512B8" w:rsidTr="001F2CC1">
        <w:trPr>
          <w:trHeight w:val="153"/>
          <w:jc w:val="center"/>
        </w:trPr>
        <w:tc>
          <w:tcPr>
            <w:tcW w:w="4819" w:type="dxa"/>
            <w:tcBorders>
              <w:top w:val="nil"/>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rPr>
                <w:rFonts w:ascii="Arial" w:eastAsia="Times New Roman" w:hAnsi="Arial" w:cs="Arial"/>
                <w:color w:val="000000"/>
              </w:rPr>
            </w:pPr>
            <w:r w:rsidRPr="00F512B8">
              <w:rPr>
                <w:rFonts w:ascii="Arial" w:eastAsia="Times New Roman" w:hAnsi="Arial" w:cs="Arial"/>
                <w:color w:val="000000"/>
              </w:rPr>
              <w:t xml:space="preserve">Bodegas </w:t>
            </w:r>
            <w:r>
              <w:rPr>
                <w:rFonts w:ascii="Arial" w:eastAsia="Times New Roman" w:hAnsi="Arial" w:cs="Arial"/>
                <w:color w:val="000000"/>
              </w:rPr>
              <w:t>C. Siembra *</w:t>
            </w:r>
          </w:p>
        </w:tc>
      </w:tr>
      <w:tr w:rsidR="001F2CC1" w:rsidRPr="00F512B8" w:rsidTr="001F2CC1">
        <w:trPr>
          <w:trHeight w:val="290"/>
          <w:jc w:val="center"/>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rPr>
                <w:rFonts w:ascii="Arial" w:eastAsia="Times New Roman" w:hAnsi="Arial" w:cs="Arial"/>
                <w:color w:val="000000"/>
              </w:rPr>
            </w:pPr>
            <w:r w:rsidRPr="00F512B8">
              <w:rPr>
                <w:rFonts w:ascii="Arial" w:eastAsia="Times New Roman" w:hAnsi="Arial" w:cs="Arial"/>
                <w:color w:val="000000"/>
              </w:rPr>
              <w:t>Infraestructura</w:t>
            </w:r>
            <w:r>
              <w:rPr>
                <w:rFonts w:ascii="Arial" w:eastAsia="Times New Roman" w:hAnsi="Arial" w:cs="Arial"/>
                <w:color w:val="000000"/>
              </w:rPr>
              <w:t xml:space="preserve"> Transformación C. Siembra *</w:t>
            </w:r>
          </w:p>
        </w:tc>
      </w:tr>
    </w:tbl>
    <w:p w:rsidR="001F2CC1" w:rsidRDefault="001F2CC1" w:rsidP="001F2CC1">
      <w:pPr>
        <w:tabs>
          <w:tab w:val="left" w:pos="0"/>
        </w:tabs>
        <w:jc w:val="both"/>
        <w:rPr>
          <w:rFonts w:ascii="Arial" w:hAnsi="Arial" w:cs="Arial"/>
          <w:b/>
          <w:i/>
          <w:color w:val="000000"/>
          <w:spacing w:val="-2"/>
          <w:sz w:val="24"/>
          <w:szCs w:val="24"/>
          <w:lang w:val="es-ES_tradnl" w:eastAsia="es-ES"/>
        </w:rPr>
      </w:pPr>
    </w:p>
    <w:p w:rsidR="00673576" w:rsidRDefault="00673576" w:rsidP="00673576">
      <w:pPr>
        <w:suppressAutoHyphens w:val="0"/>
        <w:autoSpaceDE w:val="0"/>
        <w:adjustRightInd w:val="0"/>
        <w:spacing w:after="0"/>
        <w:jc w:val="both"/>
        <w:textAlignment w:val="auto"/>
        <w:rPr>
          <w:rFonts w:ascii="Arial,Italic" w:hAnsi="Arial,Italic" w:cs="Arial,Italic"/>
          <w:i/>
          <w:iCs/>
          <w:sz w:val="24"/>
          <w:szCs w:val="24"/>
        </w:rPr>
      </w:pPr>
      <w:r>
        <w:rPr>
          <w:rFonts w:ascii="Arial" w:hAnsi="Arial" w:cs="Arial"/>
          <w:b/>
          <w:bCs/>
          <w:i/>
          <w:iCs/>
          <w:sz w:val="24"/>
          <w:szCs w:val="24"/>
        </w:rPr>
        <w:t>* Nota</w:t>
      </w:r>
      <w:r>
        <w:rPr>
          <w:rFonts w:ascii="Arial" w:hAnsi="Arial" w:cs="Arial"/>
          <w:i/>
          <w:iCs/>
          <w:sz w:val="24"/>
          <w:szCs w:val="24"/>
        </w:rPr>
        <w:t>: Acceden los proyectos relacionados directamente con los cultivos incluidos dentro del programa Colombia Siembra: Aguacate, bosques, cacao, caucho, mango, palma de aceite, m</w:t>
      </w:r>
      <w:r>
        <w:rPr>
          <w:rFonts w:ascii="Arial,Italic" w:hAnsi="Arial,Italic" w:cs="Arial,Italic"/>
          <w:i/>
          <w:iCs/>
          <w:sz w:val="24"/>
          <w:szCs w:val="24"/>
        </w:rPr>
        <w:t xml:space="preserve">aíz amarillo tecnificado, cebada, soya granadilla, maracuyá, </w:t>
      </w:r>
      <w:proofErr w:type="spellStart"/>
      <w:r>
        <w:rPr>
          <w:rFonts w:ascii="Arial,Italic" w:hAnsi="Arial,Italic" w:cs="Arial,Italic"/>
          <w:i/>
          <w:iCs/>
          <w:sz w:val="24"/>
          <w:szCs w:val="24"/>
        </w:rPr>
        <w:t>gulupa</w:t>
      </w:r>
      <w:proofErr w:type="spellEnd"/>
      <w:r>
        <w:rPr>
          <w:rFonts w:ascii="Arial,Italic" w:hAnsi="Arial,Italic" w:cs="Arial,Italic"/>
          <w:i/>
          <w:iCs/>
          <w:sz w:val="24"/>
          <w:szCs w:val="24"/>
        </w:rPr>
        <w:t>, banano, uchuva, piña o arroz</w:t>
      </w:r>
    </w:p>
    <w:p w:rsidR="00673576" w:rsidRDefault="00673576" w:rsidP="00673576">
      <w:pPr>
        <w:suppressAutoHyphens w:val="0"/>
        <w:autoSpaceDE w:val="0"/>
        <w:adjustRightInd w:val="0"/>
        <w:spacing w:after="0"/>
        <w:textAlignment w:val="auto"/>
        <w:rPr>
          <w:rFonts w:ascii="Arial,Italic" w:hAnsi="Arial,Italic" w:cs="Arial,Italic"/>
          <w:i/>
          <w:iCs/>
          <w:sz w:val="24"/>
          <w:szCs w:val="24"/>
        </w:rPr>
      </w:pPr>
    </w:p>
    <w:p w:rsidR="001F2CC1" w:rsidRDefault="001F2CC1" w:rsidP="00673576">
      <w:pPr>
        <w:suppressAutoHyphens w:val="0"/>
        <w:autoSpaceDE w:val="0"/>
        <w:adjustRightInd w:val="0"/>
        <w:spacing w:after="0"/>
        <w:textAlignment w:val="auto"/>
        <w:rPr>
          <w:rFonts w:ascii="Arial" w:hAnsi="Arial" w:cs="Arial"/>
          <w:b/>
          <w:i/>
          <w:color w:val="000000"/>
          <w:spacing w:val="-2"/>
          <w:sz w:val="24"/>
          <w:szCs w:val="24"/>
          <w:lang w:val="es-ES_tradnl" w:eastAsia="es-ES"/>
        </w:rPr>
      </w:pPr>
      <w:r w:rsidRPr="00B11202">
        <w:rPr>
          <w:rFonts w:ascii="Arial" w:hAnsi="Arial" w:cs="Arial"/>
          <w:b/>
          <w:i/>
          <w:color w:val="000000"/>
          <w:spacing w:val="-2"/>
          <w:sz w:val="24"/>
          <w:szCs w:val="24"/>
          <w:lang w:val="es-ES_tradnl" w:eastAsia="es-ES"/>
        </w:rPr>
        <w:t xml:space="preserve">Maquinaria </w:t>
      </w:r>
      <w:r>
        <w:rPr>
          <w:rFonts w:ascii="Arial" w:hAnsi="Arial" w:cs="Arial"/>
          <w:b/>
          <w:i/>
          <w:color w:val="000000"/>
          <w:spacing w:val="-2"/>
          <w:sz w:val="24"/>
          <w:szCs w:val="24"/>
          <w:lang w:val="es-ES_tradnl" w:eastAsia="es-ES"/>
        </w:rPr>
        <w:t>y Equipos:</w:t>
      </w:r>
    </w:p>
    <w:p w:rsidR="001F2CC1" w:rsidRDefault="001F2CC1" w:rsidP="001F2CC1">
      <w:pPr>
        <w:tabs>
          <w:tab w:val="left" w:pos="0"/>
        </w:tabs>
        <w:jc w:val="both"/>
        <w:rPr>
          <w:rFonts w:ascii="Arial" w:hAnsi="Arial" w:cs="Arial"/>
          <w:b/>
          <w:i/>
          <w:color w:val="000000"/>
          <w:spacing w:val="-2"/>
          <w:sz w:val="24"/>
          <w:szCs w:val="24"/>
          <w:lang w:val="es-ES_tradnl" w:eastAsia="es-ES"/>
        </w:rPr>
      </w:pPr>
    </w:p>
    <w:tbl>
      <w:tblPr>
        <w:tblW w:w="4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94"/>
      </w:tblGrid>
      <w:tr w:rsidR="001F2CC1" w:rsidRPr="00674DC4" w:rsidTr="001F2CC1">
        <w:trPr>
          <w:trHeight w:val="371"/>
          <w:tblHeader/>
          <w:jc w:val="center"/>
        </w:trPr>
        <w:tc>
          <w:tcPr>
            <w:tcW w:w="4394" w:type="dxa"/>
            <w:shd w:val="clear" w:color="000000" w:fill="7B7B7B" w:themeFill="accent3" w:themeFillShade="BF"/>
            <w:vAlign w:val="center"/>
            <w:hideMark/>
          </w:tcPr>
          <w:p w:rsidR="001F2CC1" w:rsidRPr="00862B45" w:rsidRDefault="001F2CC1" w:rsidP="000512DB">
            <w:pPr>
              <w:jc w:val="center"/>
              <w:rPr>
                <w:rFonts w:ascii="Arial" w:eastAsia="Times New Roman" w:hAnsi="Arial" w:cs="Arial"/>
                <w:b/>
                <w:bCs/>
                <w:color w:val="FFFFFF" w:themeColor="background1"/>
                <w:sz w:val="24"/>
                <w:szCs w:val="24"/>
              </w:rPr>
            </w:pPr>
            <w:r>
              <w:rPr>
                <w:rFonts w:ascii="Arial" w:eastAsia="Times New Roman" w:hAnsi="Arial" w:cs="Arial"/>
                <w:b/>
                <w:bCs/>
                <w:color w:val="FFFFFF" w:themeColor="background1"/>
                <w:sz w:val="24"/>
                <w:szCs w:val="24"/>
              </w:rPr>
              <w:t>DESTINO</w:t>
            </w:r>
          </w:p>
        </w:tc>
      </w:tr>
      <w:tr w:rsidR="001F2CC1" w:rsidRPr="00674DC4" w:rsidTr="001F2CC1">
        <w:trPr>
          <w:trHeight w:val="400"/>
          <w:jc w:val="center"/>
        </w:trPr>
        <w:tc>
          <w:tcPr>
            <w:tcW w:w="4394" w:type="dxa"/>
            <w:shd w:val="clear" w:color="auto" w:fill="auto"/>
            <w:vAlign w:val="center"/>
            <w:hideMark/>
          </w:tcPr>
          <w:p w:rsidR="001F2CC1" w:rsidRPr="00674DC4" w:rsidRDefault="001F2CC1" w:rsidP="000512DB">
            <w:pPr>
              <w:jc w:val="both"/>
              <w:rPr>
                <w:rFonts w:ascii="Arial" w:eastAsia="Times New Roman" w:hAnsi="Arial" w:cs="Arial"/>
                <w:color w:val="000000"/>
              </w:rPr>
            </w:pPr>
            <w:r w:rsidRPr="00674DC4">
              <w:rPr>
                <w:rFonts w:ascii="Arial" w:eastAsia="Times New Roman" w:hAnsi="Arial" w:cs="Arial"/>
                <w:color w:val="000000"/>
              </w:rPr>
              <w:t>Tractores</w:t>
            </w:r>
          </w:p>
        </w:tc>
      </w:tr>
      <w:tr w:rsidR="001F2CC1" w:rsidRPr="00674DC4" w:rsidTr="001F2CC1">
        <w:trPr>
          <w:trHeight w:val="244"/>
          <w:jc w:val="center"/>
        </w:trPr>
        <w:tc>
          <w:tcPr>
            <w:tcW w:w="4394" w:type="dxa"/>
            <w:shd w:val="clear" w:color="auto" w:fill="auto"/>
            <w:vAlign w:val="center"/>
            <w:hideMark/>
          </w:tcPr>
          <w:p w:rsidR="001F2CC1" w:rsidRPr="00674DC4" w:rsidRDefault="001F2CC1" w:rsidP="000512DB">
            <w:pPr>
              <w:jc w:val="both"/>
              <w:rPr>
                <w:rFonts w:ascii="Arial" w:eastAsia="Times New Roman" w:hAnsi="Arial" w:cs="Arial"/>
                <w:color w:val="000000"/>
              </w:rPr>
            </w:pPr>
            <w:r w:rsidRPr="00674DC4">
              <w:rPr>
                <w:rFonts w:ascii="Arial" w:eastAsia="Times New Roman" w:hAnsi="Arial" w:cs="Arial"/>
                <w:color w:val="000000"/>
              </w:rPr>
              <w:t>Implementos y equipos agrícolas</w:t>
            </w:r>
          </w:p>
        </w:tc>
      </w:tr>
      <w:tr w:rsidR="001F2CC1" w:rsidRPr="00674DC4" w:rsidTr="001F2CC1">
        <w:trPr>
          <w:trHeight w:val="561"/>
          <w:jc w:val="center"/>
        </w:trPr>
        <w:tc>
          <w:tcPr>
            <w:tcW w:w="4394" w:type="dxa"/>
            <w:shd w:val="clear" w:color="auto" w:fill="auto"/>
            <w:vAlign w:val="center"/>
            <w:hideMark/>
          </w:tcPr>
          <w:p w:rsidR="001F2CC1" w:rsidRPr="00674DC4" w:rsidRDefault="001F2CC1" w:rsidP="000512DB">
            <w:pPr>
              <w:jc w:val="both"/>
              <w:rPr>
                <w:rFonts w:ascii="Arial" w:eastAsia="Times New Roman" w:hAnsi="Arial" w:cs="Arial"/>
                <w:color w:val="000000"/>
              </w:rPr>
            </w:pPr>
            <w:r w:rsidRPr="00674DC4">
              <w:rPr>
                <w:rFonts w:ascii="Arial" w:eastAsia="Times New Roman" w:hAnsi="Arial" w:cs="Arial"/>
                <w:color w:val="000000"/>
              </w:rPr>
              <w:t>Equipos para actividades pecuarias</w:t>
            </w:r>
          </w:p>
        </w:tc>
      </w:tr>
      <w:tr w:rsidR="001F2CC1" w:rsidRPr="00674DC4" w:rsidTr="001F2CC1">
        <w:trPr>
          <w:trHeight w:val="70"/>
          <w:jc w:val="center"/>
        </w:trPr>
        <w:tc>
          <w:tcPr>
            <w:tcW w:w="4394" w:type="dxa"/>
            <w:shd w:val="clear" w:color="auto" w:fill="auto"/>
            <w:vAlign w:val="center"/>
            <w:hideMark/>
          </w:tcPr>
          <w:p w:rsidR="001F2CC1" w:rsidRPr="00674DC4" w:rsidRDefault="001F2CC1" w:rsidP="000512DB">
            <w:pPr>
              <w:jc w:val="both"/>
              <w:rPr>
                <w:rFonts w:ascii="Arial" w:eastAsia="Times New Roman" w:hAnsi="Arial" w:cs="Arial"/>
                <w:color w:val="000000"/>
              </w:rPr>
            </w:pPr>
            <w:r w:rsidRPr="00674DC4">
              <w:rPr>
                <w:rFonts w:ascii="Arial" w:eastAsia="Times New Roman" w:hAnsi="Arial" w:cs="Arial"/>
                <w:color w:val="000000"/>
              </w:rPr>
              <w:t>Equipos para acuicultura y pesca</w:t>
            </w:r>
          </w:p>
        </w:tc>
      </w:tr>
      <w:tr w:rsidR="001F2CC1" w:rsidRPr="00674DC4" w:rsidTr="001F2CC1">
        <w:trPr>
          <w:trHeight w:val="108"/>
          <w:jc w:val="center"/>
        </w:trPr>
        <w:tc>
          <w:tcPr>
            <w:tcW w:w="4394" w:type="dxa"/>
            <w:shd w:val="clear" w:color="auto" w:fill="auto"/>
            <w:vAlign w:val="center"/>
            <w:hideMark/>
          </w:tcPr>
          <w:p w:rsidR="001F2CC1" w:rsidRPr="00674DC4" w:rsidRDefault="001F2CC1" w:rsidP="000512DB">
            <w:pPr>
              <w:jc w:val="both"/>
              <w:rPr>
                <w:rFonts w:ascii="Arial" w:eastAsia="Times New Roman" w:hAnsi="Arial" w:cs="Arial"/>
                <w:color w:val="000000"/>
              </w:rPr>
            </w:pPr>
            <w:r w:rsidRPr="00674DC4">
              <w:rPr>
                <w:rFonts w:ascii="Arial" w:eastAsia="Times New Roman" w:hAnsi="Arial" w:cs="Arial"/>
                <w:color w:val="000000"/>
              </w:rPr>
              <w:t>Combinadas</w:t>
            </w:r>
          </w:p>
        </w:tc>
      </w:tr>
      <w:tr w:rsidR="001F2CC1" w:rsidRPr="00F512B8" w:rsidTr="001F2CC1">
        <w:trPr>
          <w:trHeight w:val="400"/>
          <w:jc w:val="center"/>
        </w:trPr>
        <w:tc>
          <w:tcPr>
            <w:tcW w:w="4394" w:type="dxa"/>
            <w:shd w:val="clear" w:color="auto" w:fill="auto"/>
            <w:vAlign w:val="center"/>
            <w:hideMark/>
          </w:tcPr>
          <w:p w:rsidR="001F2CC1" w:rsidRPr="00F512B8" w:rsidRDefault="001F2CC1" w:rsidP="000512DB">
            <w:pPr>
              <w:jc w:val="both"/>
              <w:rPr>
                <w:rFonts w:ascii="Arial" w:eastAsia="Times New Roman" w:hAnsi="Arial" w:cs="Arial"/>
                <w:color w:val="000000"/>
              </w:rPr>
            </w:pPr>
            <w:r>
              <w:rPr>
                <w:rFonts w:ascii="Arial" w:eastAsia="Times New Roman" w:hAnsi="Arial" w:cs="Arial"/>
                <w:color w:val="000000"/>
              </w:rPr>
              <w:t xml:space="preserve">Maquinaria pesada uso agropecuario </w:t>
            </w:r>
          </w:p>
        </w:tc>
      </w:tr>
      <w:tr w:rsidR="001F2CC1" w:rsidRPr="00F512B8" w:rsidTr="001F2CC1">
        <w:trPr>
          <w:trHeight w:val="248"/>
          <w:jc w:val="center"/>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jc w:val="both"/>
              <w:rPr>
                <w:rFonts w:ascii="Arial" w:eastAsia="Times New Roman" w:hAnsi="Arial" w:cs="Arial"/>
                <w:color w:val="000000"/>
              </w:rPr>
            </w:pPr>
            <w:r w:rsidRPr="00F512B8">
              <w:rPr>
                <w:rFonts w:ascii="Arial" w:eastAsia="Times New Roman" w:hAnsi="Arial" w:cs="Arial"/>
                <w:color w:val="000000"/>
              </w:rPr>
              <w:t xml:space="preserve">Maquinaria y </w:t>
            </w:r>
            <w:r>
              <w:rPr>
                <w:rFonts w:ascii="Arial" w:eastAsia="Times New Roman" w:hAnsi="Arial" w:cs="Arial"/>
                <w:color w:val="000000"/>
              </w:rPr>
              <w:t>E</w:t>
            </w:r>
            <w:r w:rsidRPr="00F512B8">
              <w:rPr>
                <w:rFonts w:ascii="Arial" w:eastAsia="Times New Roman" w:hAnsi="Arial" w:cs="Arial"/>
                <w:color w:val="000000"/>
              </w:rPr>
              <w:t>quipos</w:t>
            </w:r>
            <w:r>
              <w:rPr>
                <w:rFonts w:ascii="Arial" w:eastAsia="Times New Roman" w:hAnsi="Arial" w:cs="Arial"/>
                <w:color w:val="000000"/>
              </w:rPr>
              <w:t xml:space="preserve"> </w:t>
            </w:r>
            <w:proofErr w:type="spellStart"/>
            <w:r>
              <w:rPr>
                <w:rFonts w:ascii="Arial" w:eastAsia="Times New Roman" w:hAnsi="Arial" w:cs="Arial"/>
                <w:color w:val="000000"/>
              </w:rPr>
              <w:t>Transf</w:t>
            </w:r>
            <w:proofErr w:type="spellEnd"/>
            <w:r>
              <w:rPr>
                <w:rFonts w:ascii="Arial" w:eastAsia="Times New Roman" w:hAnsi="Arial" w:cs="Arial"/>
                <w:color w:val="000000"/>
              </w:rPr>
              <w:t xml:space="preserve">. C. Siembra </w:t>
            </w:r>
            <w:r w:rsidRPr="00452A60">
              <w:rPr>
                <w:rFonts w:ascii="Arial" w:eastAsia="Times New Roman" w:hAnsi="Arial" w:cs="Arial"/>
                <w:color w:val="000000"/>
                <w:sz w:val="28"/>
                <w:szCs w:val="28"/>
              </w:rPr>
              <w:t>*</w:t>
            </w:r>
          </w:p>
        </w:tc>
      </w:tr>
      <w:tr w:rsidR="001F2CC1" w:rsidRPr="00F512B8" w:rsidTr="001F2CC1">
        <w:trPr>
          <w:trHeight w:val="70"/>
          <w:jc w:val="center"/>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jc w:val="both"/>
              <w:rPr>
                <w:rFonts w:ascii="Arial" w:eastAsia="Times New Roman" w:hAnsi="Arial" w:cs="Arial"/>
                <w:color w:val="000000"/>
              </w:rPr>
            </w:pPr>
            <w:r w:rsidRPr="00F512B8">
              <w:rPr>
                <w:rFonts w:ascii="Arial" w:eastAsia="Times New Roman" w:hAnsi="Arial" w:cs="Arial"/>
                <w:color w:val="000000"/>
              </w:rPr>
              <w:t xml:space="preserve">Transporte </w:t>
            </w:r>
            <w:r>
              <w:rPr>
                <w:rFonts w:ascii="Arial" w:eastAsia="Times New Roman" w:hAnsi="Arial" w:cs="Arial"/>
                <w:color w:val="000000"/>
              </w:rPr>
              <w:t>E</w:t>
            </w:r>
            <w:r w:rsidRPr="00F512B8">
              <w:rPr>
                <w:rFonts w:ascii="Arial" w:eastAsia="Times New Roman" w:hAnsi="Arial" w:cs="Arial"/>
                <w:color w:val="000000"/>
              </w:rPr>
              <w:t>specializado</w:t>
            </w:r>
            <w:r>
              <w:rPr>
                <w:rFonts w:ascii="Arial" w:eastAsia="Times New Roman" w:hAnsi="Arial" w:cs="Arial"/>
                <w:color w:val="000000"/>
              </w:rPr>
              <w:t xml:space="preserve"> C. Siembra </w:t>
            </w:r>
            <w:r w:rsidRPr="00452A60">
              <w:rPr>
                <w:rFonts w:ascii="Arial" w:eastAsia="Times New Roman" w:hAnsi="Arial" w:cs="Arial"/>
                <w:color w:val="000000"/>
                <w:sz w:val="28"/>
                <w:szCs w:val="28"/>
              </w:rPr>
              <w:t>*</w:t>
            </w:r>
          </w:p>
        </w:tc>
      </w:tr>
      <w:tr w:rsidR="001F2CC1" w:rsidRPr="00F512B8" w:rsidTr="001F2CC1">
        <w:trPr>
          <w:trHeight w:val="70"/>
          <w:jc w:val="center"/>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CC1" w:rsidRPr="00F512B8" w:rsidRDefault="001F2CC1" w:rsidP="000512DB">
            <w:pPr>
              <w:jc w:val="both"/>
              <w:rPr>
                <w:rFonts w:ascii="Arial" w:eastAsia="Times New Roman" w:hAnsi="Arial" w:cs="Arial"/>
                <w:color w:val="000000"/>
              </w:rPr>
            </w:pPr>
            <w:r w:rsidRPr="00F512B8">
              <w:rPr>
                <w:rFonts w:ascii="Arial" w:eastAsia="Times New Roman" w:hAnsi="Arial" w:cs="Arial"/>
                <w:color w:val="000000"/>
              </w:rPr>
              <w:t xml:space="preserve">Unidades y </w:t>
            </w:r>
            <w:r>
              <w:rPr>
                <w:rFonts w:ascii="Arial" w:eastAsia="Times New Roman" w:hAnsi="Arial" w:cs="Arial"/>
                <w:color w:val="000000"/>
              </w:rPr>
              <w:t>R</w:t>
            </w:r>
            <w:r w:rsidRPr="00F512B8">
              <w:rPr>
                <w:rFonts w:ascii="Arial" w:eastAsia="Times New Roman" w:hAnsi="Arial" w:cs="Arial"/>
                <w:color w:val="000000"/>
              </w:rPr>
              <w:t xml:space="preserve">edes de </w:t>
            </w:r>
            <w:r>
              <w:rPr>
                <w:rFonts w:ascii="Arial" w:eastAsia="Times New Roman" w:hAnsi="Arial" w:cs="Arial"/>
                <w:color w:val="000000"/>
              </w:rPr>
              <w:t>F</w:t>
            </w:r>
            <w:r w:rsidRPr="00F512B8">
              <w:rPr>
                <w:rFonts w:ascii="Arial" w:eastAsia="Times New Roman" w:hAnsi="Arial" w:cs="Arial"/>
                <w:color w:val="000000"/>
              </w:rPr>
              <w:t>río</w:t>
            </w:r>
            <w:r>
              <w:rPr>
                <w:rFonts w:ascii="Arial" w:eastAsia="Times New Roman" w:hAnsi="Arial" w:cs="Arial"/>
                <w:color w:val="000000"/>
              </w:rPr>
              <w:t xml:space="preserve"> C Siembra </w:t>
            </w:r>
            <w:r w:rsidRPr="00452A60">
              <w:rPr>
                <w:rFonts w:ascii="Arial" w:eastAsia="Times New Roman" w:hAnsi="Arial" w:cs="Arial"/>
                <w:color w:val="000000"/>
                <w:sz w:val="28"/>
                <w:szCs w:val="28"/>
              </w:rPr>
              <w:t>*</w:t>
            </w:r>
          </w:p>
        </w:tc>
      </w:tr>
    </w:tbl>
    <w:p w:rsidR="001F2CC1" w:rsidRPr="00E14D40" w:rsidRDefault="001F2CC1" w:rsidP="001F2CC1">
      <w:pPr>
        <w:tabs>
          <w:tab w:val="left" w:pos="0"/>
        </w:tabs>
        <w:jc w:val="both"/>
        <w:rPr>
          <w:rFonts w:ascii="Arial" w:hAnsi="Arial" w:cs="Arial"/>
          <w:b/>
          <w:i/>
          <w:color w:val="000000"/>
          <w:spacing w:val="-2"/>
          <w:sz w:val="24"/>
          <w:szCs w:val="24"/>
          <w:lang w:eastAsia="es-ES"/>
        </w:rPr>
      </w:pPr>
    </w:p>
    <w:p w:rsidR="00673576" w:rsidRDefault="00673576" w:rsidP="00673576">
      <w:pPr>
        <w:suppressAutoHyphens w:val="0"/>
        <w:autoSpaceDE w:val="0"/>
        <w:adjustRightInd w:val="0"/>
        <w:spacing w:after="0"/>
        <w:jc w:val="both"/>
        <w:textAlignment w:val="auto"/>
        <w:rPr>
          <w:rFonts w:ascii="Arial" w:hAnsi="Arial" w:cs="Arial"/>
          <w:i/>
          <w:iCs/>
          <w:sz w:val="24"/>
          <w:szCs w:val="24"/>
        </w:rPr>
      </w:pPr>
      <w:r>
        <w:rPr>
          <w:rFonts w:ascii="Arial" w:hAnsi="Arial" w:cs="Arial"/>
          <w:b/>
          <w:bCs/>
          <w:i/>
          <w:iCs/>
          <w:sz w:val="24"/>
          <w:szCs w:val="24"/>
        </w:rPr>
        <w:t>* Nota</w:t>
      </w:r>
      <w:r>
        <w:rPr>
          <w:rFonts w:ascii="Arial" w:hAnsi="Arial" w:cs="Arial"/>
          <w:i/>
          <w:iCs/>
          <w:sz w:val="24"/>
          <w:szCs w:val="24"/>
        </w:rPr>
        <w:t>: Acceden los tres (3) destinos señalados para proyectos relacionados directamente con cultivos incluidos dentro del Programa Colombia Siembra:</w:t>
      </w:r>
    </w:p>
    <w:p w:rsidR="004E4EC5" w:rsidRDefault="00673576" w:rsidP="00673576">
      <w:pPr>
        <w:suppressAutoHyphens w:val="0"/>
        <w:autoSpaceDE w:val="0"/>
        <w:adjustRightInd w:val="0"/>
        <w:spacing w:after="0"/>
        <w:jc w:val="both"/>
        <w:textAlignment w:val="auto"/>
        <w:rPr>
          <w:rFonts w:ascii="Arial,Italic" w:hAnsi="Arial,Italic" w:cs="Arial,Italic"/>
          <w:i/>
          <w:iCs/>
          <w:sz w:val="24"/>
          <w:szCs w:val="24"/>
        </w:rPr>
      </w:pPr>
      <w:r>
        <w:rPr>
          <w:rFonts w:ascii="Arial" w:hAnsi="Arial" w:cs="Arial"/>
          <w:i/>
          <w:iCs/>
          <w:sz w:val="24"/>
          <w:szCs w:val="24"/>
        </w:rPr>
        <w:t>Aguacate, bosques, cacao, caucho, mango, palma de aceite, m</w:t>
      </w:r>
      <w:r>
        <w:rPr>
          <w:rFonts w:ascii="Arial,Italic" w:hAnsi="Arial,Italic" w:cs="Arial,Italic"/>
          <w:i/>
          <w:iCs/>
          <w:sz w:val="24"/>
          <w:szCs w:val="24"/>
        </w:rPr>
        <w:t xml:space="preserve">aíz amarillo tecnificado, cebada, soya, granadilla, maracuyá, </w:t>
      </w:r>
      <w:proofErr w:type="spellStart"/>
      <w:r>
        <w:rPr>
          <w:rFonts w:ascii="Arial,Italic" w:hAnsi="Arial,Italic" w:cs="Arial,Italic"/>
          <w:i/>
          <w:iCs/>
          <w:sz w:val="24"/>
          <w:szCs w:val="24"/>
        </w:rPr>
        <w:t>gulupa</w:t>
      </w:r>
      <w:proofErr w:type="spellEnd"/>
      <w:r>
        <w:rPr>
          <w:rFonts w:ascii="Arial,Italic" w:hAnsi="Arial,Italic" w:cs="Arial,Italic"/>
          <w:i/>
          <w:iCs/>
          <w:sz w:val="24"/>
          <w:szCs w:val="24"/>
        </w:rPr>
        <w:t>, banano, uchuva, piña o arroz.</w:t>
      </w:r>
    </w:p>
    <w:p w:rsidR="00673576" w:rsidRDefault="00673576" w:rsidP="00673576">
      <w:pPr>
        <w:suppressAutoHyphens w:val="0"/>
        <w:autoSpaceDE w:val="0"/>
        <w:adjustRightInd w:val="0"/>
        <w:spacing w:after="0"/>
        <w:jc w:val="both"/>
        <w:textAlignment w:val="auto"/>
        <w:rPr>
          <w:rFonts w:ascii="Arial" w:hAnsi="Arial" w:cs="Arial"/>
          <w:i/>
          <w:color w:val="000000"/>
          <w:spacing w:val="-2"/>
          <w:sz w:val="24"/>
          <w:szCs w:val="24"/>
          <w:lang w:val="es-ES_tradnl" w:eastAsia="es-ES"/>
        </w:rPr>
      </w:pPr>
    </w:p>
    <w:p w:rsidR="00673576" w:rsidRDefault="003035E0">
      <w:pPr>
        <w:tabs>
          <w:tab w:val="left" w:pos="0"/>
        </w:tabs>
        <w:jc w:val="both"/>
        <w:rPr>
          <w:rFonts w:ascii="Arial" w:hAnsi="Arial" w:cs="Arial"/>
          <w:b/>
          <w:i/>
          <w:color w:val="000000"/>
          <w:spacing w:val="-2"/>
          <w:sz w:val="24"/>
          <w:szCs w:val="24"/>
          <w:lang w:val="es-ES_tradnl" w:eastAsia="es-ES"/>
        </w:rPr>
      </w:pPr>
      <w:r w:rsidRPr="003035E0">
        <w:rPr>
          <w:rFonts w:ascii="Arial" w:hAnsi="Arial" w:cs="Arial"/>
          <w:b/>
          <w:i/>
          <w:color w:val="000000"/>
          <w:spacing w:val="-2"/>
          <w:sz w:val="24"/>
          <w:szCs w:val="24"/>
          <w:lang w:val="es-ES_tradnl" w:eastAsia="es-ES"/>
        </w:rPr>
        <w:lastRenderedPageBreak/>
        <w:t>Adquisición de Animales Puros y Embriones:</w:t>
      </w:r>
    </w:p>
    <w:p w:rsidR="00673576" w:rsidRDefault="00673576">
      <w:pPr>
        <w:tabs>
          <w:tab w:val="left" w:pos="0"/>
        </w:tabs>
        <w:jc w:val="both"/>
        <w:rPr>
          <w:rFonts w:ascii="Arial" w:hAnsi="Arial" w:cs="Arial"/>
          <w:b/>
          <w:i/>
          <w:color w:val="000000"/>
          <w:spacing w:val="-2"/>
          <w:sz w:val="24"/>
          <w:szCs w:val="24"/>
          <w:lang w:val="es-ES_tradnl" w:eastAsia="es-ES"/>
        </w:rPr>
      </w:pPr>
    </w:p>
    <w:tbl>
      <w:tblPr>
        <w:tblW w:w="2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401"/>
      </w:tblGrid>
      <w:tr w:rsidR="004E4EC5" w:rsidRPr="00741AC0" w:rsidTr="004E4EC5">
        <w:trPr>
          <w:trHeight w:val="301"/>
          <w:tblHeader/>
          <w:jc w:val="center"/>
        </w:trPr>
        <w:tc>
          <w:tcPr>
            <w:tcW w:w="2401" w:type="dxa"/>
            <w:shd w:val="clear" w:color="000000" w:fill="7B7B7B" w:themeFill="accent3" w:themeFillShade="BF"/>
            <w:vAlign w:val="center"/>
            <w:hideMark/>
          </w:tcPr>
          <w:p w:rsidR="00673576" w:rsidRDefault="003035E0">
            <w:pPr>
              <w:ind w:left="-212" w:firstLine="142"/>
              <w:jc w:val="center"/>
              <w:rPr>
                <w:rFonts w:ascii="Arial" w:eastAsia="Times New Roman" w:hAnsi="Arial" w:cs="Arial"/>
                <w:b/>
                <w:bCs/>
                <w:color w:val="FFFFFF" w:themeColor="background1"/>
                <w:sz w:val="24"/>
                <w:szCs w:val="24"/>
              </w:rPr>
            </w:pPr>
            <w:r w:rsidRPr="003035E0">
              <w:rPr>
                <w:rFonts w:ascii="Arial" w:eastAsia="Times New Roman" w:hAnsi="Arial" w:cs="Arial"/>
                <w:b/>
                <w:bCs/>
                <w:color w:val="FFFFFF" w:themeColor="background1"/>
                <w:sz w:val="24"/>
                <w:szCs w:val="24"/>
              </w:rPr>
              <w:t>DESTINO</w:t>
            </w:r>
          </w:p>
        </w:tc>
      </w:tr>
      <w:tr w:rsidR="004E4EC5" w:rsidRPr="00741AC0" w:rsidTr="004E4EC5">
        <w:trPr>
          <w:trHeight w:val="94"/>
          <w:jc w:val="center"/>
        </w:trPr>
        <w:tc>
          <w:tcPr>
            <w:tcW w:w="2401" w:type="dxa"/>
            <w:shd w:val="clear" w:color="auto" w:fill="auto"/>
            <w:vAlign w:val="center"/>
            <w:hideMark/>
          </w:tcPr>
          <w:p w:rsidR="00673576" w:rsidRDefault="003035E0">
            <w:pPr>
              <w:jc w:val="both"/>
              <w:rPr>
                <w:rFonts w:ascii="Arial" w:eastAsia="Times New Roman" w:hAnsi="Arial" w:cs="Arial"/>
                <w:color w:val="000000"/>
                <w:sz w:val="18"/>
              </w:rPr>
            </w:pPr>
            <w:r w:rsidRPr="003035E0">
              <w:rPr>
                <w:rFonts w:ascii="Arial" w:eastAsia="Times New Roman" w:hAnsi="Arial" w:cs="Arial"/>
                <w:color w:val="000000"/>
              </w:rPr>
              <w:t>Toros Reproductores Puros</w:t>
            </w:r>
          </w:p>
        </w:tc>
      </w:tr>
      <w:tr w:rsidR="004E4EC5" w:rsidRPr="00741AC0" w:rsidTr="004E4EC5">
        <w:trPr>
          <w:trHeight w:val="1378"/>
          <w:jc w:val="center"/>
        </w:trPr>
        <w:tc>
          <w:tcPr>
            <w:tcW w:w="2401" w:type="dxa"/>
            <w:shd w:val="clear" w:color="auto" w:fill="auto"/>
            <w:vAlign w:val="center"/>
            <w:hideMark/>
          </w:tcPr>
          <w:p w:rsidR="00673576" w:rsidRDefault="003035E0">
            <w:pPr>
              <w:jc w:val="both"/>
              <w:rPr>
                <w:rFonts w:ascii="Arial" w:eastAsia="Times New Roman" w:hAnsi="Arial" w:cs="Arial"/>
                <w:color w:val="000000"/>
                <w:sz w:val="18"/>
              </w:rPr>
            </w:pPr>
            <w:r w:rsidRPr="003035E0">
              <w:rPr>
                <w:rFonts w:ascii="Arial" w:eastAsia="Times New Roman" w:hAnsi="Arial" w:cs="Arial"/>
                <w:color w:val="000000"/>
              </w:rPr>
              <w:t>Incorporación biotecnología pecuaria</w:t>
            </w:r>
          </w:p>
        </w:tc>
      </w:tr>
    </w:tbl>
    <w:p w:rsidR="00AB6CB1" w:rsidRDefault="00AB6CB1" w:rsidP="001F2CC1">
      <w:pPr>
        <w:tabs>
          <w:tab w:val="left" w:pos="0"/>
        </w:tabs>
        <w:jc w:val="both"/>
        <w:rPr>
          <w:rFonts w:ascii="Arial" w:hAnsi="Arial" w:cs="Arial"/>
          <w:i/>
          <w:color w:val="000000"/>
          <w:spacing w:val="-2"/>
          <w:sz w:val="24"/>
          <w:szCs w:val="24"/>
          <w:lang w:val="es-ES_tradnl" w:eastAsia="es-ES"/>
        </w:rPr>
      </w:pPr>
    </w:p>
    <w:p w:rsidR="001F2CC1" w:rsidRPr="000512DB" w:rsidRDefault="001F2CC1" w:rsidP="001F2CC1">
      <w:pPr>
        <w:pStyle w:val="Prrafodelista"/>
        <w:ind w:left="1080"/>
        <w:jc w:val="both"/>
        <w:rPr>
          <w:rFonts w:ascii="Arial" w:hAnsi="Arial" w:cs="Arial"/>
          <w:b/>
          <w:sz w:val="23"/>
          <w:szCs w:val="23"/>
          <w:lang w:val="es-CO"/>
        </w:rPr>
      </w:pPr>
    </w:p>
    <w:p w:rsidR="001F6073" w:rsidRDefault="00741AC0" w:rsidP="005A4480">
      <w:pPr>
        <w:pStyle w:val="Prrafodelista"/>
        <w:numPr>
          <w:ilvl w:val="0"/>
          <w:numId w:val="31"/>
        </w:numPr>
        <w:jc w:val="both"/>
        <w:rPr>
          <w:rFonts w:ascii="Arial" w:hAnsi="Arial" w:cs="Arial"/>
          <w:b/>
          <w:sz w:val="23"/>
          <w:szCs w:val="23"/>
        </w:rPr>
      </w:pPr>
      <w:r w:rsidRPr="005A4480">
        <w:rPr>
          <w:rFonts w:ascii="Arial" w:hAnsi="Arial" w:cs="Arial"/>
          <w:b/>
          <w:sz w:val="23"/>
          <w:szCs w:val="23"/>
        </w:rPr>
        <w:t>ICR GENERAL</w:t>
      </w:r>
    </w:p>
    <w:p w:rsidR="00741AC0" w:rsidRPr="005A4480" w:rsidRDefault="00741AC0" w:rsidP="00741AC0">
      <w:pPr>
        <w:pStyle w:val="Prrafodelista"/>
        <w:ind w:left="1080"/>
        <w:jc w:val="both"/>
        <w:rPr>
          <w:rFonts w:ascii="Arial" w:hAnsi="Arial" w:cs="Arial"/>
          <w:b/>
          <w:sz w:val="23"/>
          <w:szCs w:val="23"/>
        </w:rPr>
      </w:pPr>
    </w:p>
    <w:p w:rsidR="00673576" w:rsidRDefault="003035E0">
      <w:pPr>
        <w:tabs>
          <w:tab w:val="left" w:pos="0"/>
        </w:tabs>
        <w:jc w:val="both"/>
        <w:rPr>
          <w:rFonts w:ascii="Arial" w:hAnsi="Arial" w:cs="Arial"/>
          <w:b/>
          <w:i/>
          <w:color w:val="000000"/>
          <w:spacing w:val="-2"/>
          <w:sz w:val="24"/>
          <w:lang w:val="es-ES_tradnl" w:eastAsia="es-ES"/>
        </w:rPr>
      </w:pPr>
      <w:r w:rsidRPr="003035E0">
        <w:rPr>
          <w:rFonts w:ascii="Arial" w:hAnsi="Arial" w:cs="Arial"/>
          <w:b/>
          <w:i/>
          <w:color w:val="000000"/>
          <w:spacing w:val="-2"/>
          <w:sz w:val="24"/>
          <w:szCs w:val="24"/>
          <w:lang w:val="es-ES_tradnl" w:eastAsia="es-ES"/>
        </w:rPr>
        <w:t>Siembra de Cultivos Perennes:</w:t>
      </w:r>
    </w:p>
    <w:p w:rsidR="00741AC0" w:rsidRPr="00741AC0" w:rsidRDefault="00741AC0" w:rsidP="00741AC0">
      <w:pPr>
        <w:pStyle w:val="Prrafodelista"/>
        <w:ind w:left="1080" w:right="64"/>
        <w:jc w:val="both"/>
        <w:outlineLvl w:val="0"/>
        <w:rPr>
          <w:rFonts w:ascii="Arial" w:hAnsi="Arial" w:cs="Arial"/>
          <w:b/>
          <w:sz w:val="20"/>
          <w:lang w:val="es-ES_tradnl" w:eastAsia="es-ES"/>
        </w:rPr>
      </w:pPr>
    </w:p>
    <w:tbl>
      <w:tblPr>
        <w:tblW w:w="2601" w:type="dxa"/>
        <w:jc w:val="center"/>
        <w:tblBorders>
          <w:top w:val="single" w:sz="4" w:space="0" w:color="auto"/>
          <w:left w:val="single" w:sz="4" w:space="0" w:color="auto"/>
          <w:bottom w:val="single" w:sz="4" w:space="0" w:color="auto"/>
          <w:right w:val="single" w:sz="4" w:space="0" w:color="auto"/>
          <w:insideH w:val="single" w:sz="4" w:space="0" w:color="auto"/>
          <w:insideV w:val="double" w:sz="6" w:space="0" w:color="auto"/>
        </w:tblBorders>
        <w:tblCellMar>
          <w:left w:w="70" w:type="dxa"/>
          <w:right w:w="70" w:type="dxa"/>
        </w:tblCellMar>
        <w:tblLook w:val="04A0"/>
      </w:tblPr>
      <w:tblGrid>
        <w:gridCol w:w="2601"/>
      </w:tblGrid>
      <w:tr w:rsidR="00434B67" w:rsidRPr="00741AC0" w:rsidTr="00434B67">
        <w:trPr>
          <w:trHeight w:val="155"/>
          <w:tblHeader/>
          <w:jc w:val="center"/>
        </w:trPr>
        <w:tc>
          <w:tcPr>
            <w:tcW w:w="2601" w:type="dxa"/>
            <w:shd w:val="clear" w:color="000000" w:fill="7B7B7B" w:themeFill="accent3" w:themeFillShade="BF"/>
            <w:vAlign w:val="center"/>
            <w:hideMark/>
          </w:tcPr>
          <w:p w:rsidR="00434B67" w:rsidRPr="00741AC0" w:rsidRDefault="00434B67" w:rsidP="000512DB">
            <w:pPr>
              <w:jc w:val="center"/>
              <w:rPr>
                <w:rFonts w:ascii="Arial" w:eastAsia="Times New Roman" w:hAnsi="Arial" w:cs="Arial"/>
                <w:b/>
                <w:bCs/>
                <w:color w:val="FFFFFF" w:themeColor="background1"/>
                <w:sz w:val="20"/>
                <w:szCs w:val="24"/>
              </w:rPr>
            </w:pPr>
            <w:r w:rsidRPr="00741AC0">
              <w:rPr>
                <w:rFonts w:ascii="Arial" w:eastAsia="Times New Roman" w:hAnsi="Arial" w:cs="Arial"/>
                <w:b/>
                <w:bCs/>
                <w:color w:val="FFFFFF" w:themeColor="background1"/>
                <w:sz w:val="20"/>
                <w:szCs w:val="24"/>
              </w:rPr>
              <w:t>DESTINO</w:t>
            </w:r>
          </w:p>
        </w:tc>
      </w:tr>
      <w:tr w:rsidR="001F2CC1" w:rsidRPr="00741AC0" w:rsidTr="00434B67">
        <w:trPr>
          <w:trHeight w:val="35"/>
          <w:jc w:val="center"/>
        </w:trPr>
        <w:tc>
          <w:tcPr>
            <w:tcW w:w="2601" w:type="dxa"/>
            <w:shd w:val="clear" w:color="auto" w:fill="auto"/>
            <w:vAlign w:val="center"/>
          </w:tcPr>
          <w:p w:rsidR="001F2CC1" w:rsidRPr="00741AC0" w:rsidRDefault="001F2CC1" w:rsidP="001F2CC1">
            <w:pPr>
              <w:jc w:val="center"/>
              <w:rPr>
                <w:rFonts w:ascii="Arial" w:eastAsia="Times New Roman" w:hAnsi="Arial" w:cs="Arial"/>
                <w:color w:val="000000"/>
                <w:sz w:val="18"/>
              </w:rPr>
            </w:pPr>
            <w:proofErr w:type="spellStart"/>
            <w:r w:rsidRPr="00674DC4">
              <w:rPr>
                <w:rFonts w:ascii="Arial" w:eastAsia="Times New Roman" w:hAnsi="Arial" w:cs="Arial"/>
                <w:color w:val="000000"/>
              </w:rPr>
              <w:t>Brevo</w:t>
            </w:r>
            <w:proofErr w:type="spellEnd"/>
          </w:p>
        </w:tc>
      </w:tr>
      <w:tr w:rsidR="001F2CC1" w:rsidRPr="00741AC0" w:rsidTr="00434B67">
        <w:trPr>
          <w:trHeight w:val="35"/>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Café renovación</w:t>
            </w:r>
          </w:p>
        </w:tc>
      </w:tr>
      <w:tr w:rsidR="001F2CC1" w:rsidRPr="00741AC0" w:rsidTr="00434B67">
        <w:trPr>
          <w:trHeight w:val="104"/>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Ciruelo</w:t>
            </w:r>
          </w:p>
        </w:tc>
      </w:tr>
      <w:tr w:rsidR="001F2CC1" w:rsidRPr="00741AC0" w:rsidTr="00434B67">
        <w:trPr>
          <w:trHeight w:val="246"/>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Cítricos</w:t>
            </w:r>
          </w:p>
        </w:tc>
      </w:tr>
      <w:tr w:rsidR="001F2CC1" w:rsidRPr="00741AC0" w:rsidTr="00434B67">
        <w:trPr>
          <w:trHeight w:val="123"/>
          <w:jc w:val="center"/>
        </w:trPr>
        <w:tc>
          <w:tcPr>
            <w:tcW w:w="2601" w:type="dxa"/>
            <w:shd w:val="clear" w:color="auto" w:fill="auto"/>
            <w:vAlign w:val="center"/>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Cocotero</w:t>
            </w:r>
          </w:p>
        </w:tc>
      </w:tr>
      <w:tr w:rsidR="001F2CC1" w:rsidRPr="00741AC0" w:rsidTr="00434B67">
        <w:trPr>
          <w:trHeight w:val="35"/>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Durazno</w:t>
            </w:r>
          </w:p>
        </w:tc>
      </w:tr>
      <w:tr w:rsidR="001F2CC1" w:rsidRPr="00741AC0" w:rsidTr="00434B67">
        <w:trPr>
          <w:trHeight w:val="150"/>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Fique</w:t>
            </w:r>
          </w:p>
        </w:tc>
      </w:tr>
      <w:tr w:rsidR="001F2CC1" w:rsidRPr="00741AC0" w:rsidTr="00434B67">
        <w:trPr>
          <w:trHeight w:val="402"/>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Guanábana</w:t>
            </w:r>
          </w:p>
        </w:tc>
      </w:tr>
      <w:tr w:rsidR="001F2CC1" w:rsidRPr="00741AC0" w:rsidTr="00434B67">
        <w:trPr>
          <w:trHeight w:val="35"/>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Guayaba</w:t>
            </w:r>
          </w:p>
        </w:tc>
      </w:tr>
      <w:tr w:rsidR="001F2CC1" w:rsidRPr="00741AC0" w:rsidTr="00434B67">
        <w:trPr>
          <w:trHeight w:val="35"/>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Lima Tahití</w:t>
            </w:r>
          </w:p>
        </w:tc>
      </w:tr>
      <w:tr w:rsidR="001F2CC1" w:rsidRPr="00741AC0" w:rsidTr="00434B67">
        <w:trPr>
          <w:trHeight w:val="35"/>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Manzano</w:t>
            </w:r>
          </w:p>
        </w:tc>
      </w:tr>
      <w:tr w:rsidR="001F2CC1" w:rsidRPr="00741AC0" w:rsidTr="00434B67">
        <w:trPr>
          <w:trHeight w:val="179"/>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Palma de chontaduro</w:t>
            </w:r>
          </w:p>
        </w:tc>
      </w:tr>
      <w:tr w:rsidR="001F2CC1" w:rsidRPr="00741AC0" w:rsidTr="00434B67">
        <w:trPr>
          <w:trHeight w:val="402"/>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Pero</w:t>
            </w:r>
          </w:p>
        </w:tc>
      </w:tr>
      <w:tr w:rsidR="001F2CC1" w:rsidRPr="00741AC0" w:rsidTr="00434B67">
        <w:trPr>
          <w:trHeight w:val="177"/>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lastRenderedPageBreak/>
              <w:t>Pitahaya</w:t>
            </w:r>
          </w:p>
        </w:tc>
      </w:tr>
      <w:tr w:rsidR="001F2CC1" w:rsidRPr="00741AC0" w:rsidTr="00434B67">
        <w:trPr>
          <w:trHeight w:val="183"/>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Renovación cacaotales envejecidos</w:t>
            </w:r>
          </w:p>
        </w:tc>
      </w:tr>
      <w:tr w:rsidR="001F2CC1" w:rsidRPr="00741AC0" w:rsidTr="00434B67">
        <w:trPr>
          <w:trHeight w:val="35"/>
          <w:jc w:val="center"/>
        </w:trPr>
        <w:tc>
          <w:tcPr>
            <w:tcW w:w="2601" w:type="dxa"/>
            <w:shd w:val="clear" w:color="auto" w:fill="auto"/>
            <w:vAlign w:val="center"/>
            <w:hideMark/>
          </w:tcPr>
          <w:p w:rsidR="001F2CC1" w:rsidRPr="00741AC0" w:rsidRDefault="001F2CC1" w:rsidP="001F2CC1">
            <w:pPr>
              <w:jc w:val="center"/>
              <w:rPr>
                <w:rFonts w:ascii="Arial" w:eastAsia="Times New Roman" w:hAnsi="Arial" w:cs="Arial"/>
                <w:color w:val="000000"/>
                <w:sz w:val="18"/>
              </w:rPr>
            </w:pPr>
            <w:r w:rsidRPr="00674DC4">
              <w:rPr>
                <w:rFonts w:ascii="Arial" w:eastAsia="Times New Roman" w:hAnsi="Arial" w:cs="Arial"/>
                <w:color w:val="000000"/>
              </w:rPr>
              <w:t>Renovación cafetales envejecidos</w:t>
            </w:r>
          </w:p>
        </w:tc>
      </w:tr>
      <w:tr w:rsidR="001F2CC1" w:rsidRPr="00741AC0" w:rsidTr="000512DB">
        <w:trPr>
          <w:trHeight w:val="35"/>
          <w:jc w:val="center"/>
        </w:trPr>
        <w:tc>
          <w:tcPr>
            <w:tcW w:w="2601" w:type="dxa"/>
            <w:shd w:val="clear" w:color="auto" w:fill="auto"/>
          </w:tcPr>
          <w:p w:rsidR="001F2CC1" w:rsidRPr="00674DC4" w:rsidRDefault="001F2CC1" w:rsidP="001F2CC1">
            <w:pPr>
              <w:jc w:val="center"/>
              <w:rPr>
                <w:rFonts w:ascii="Arial" w:eastAsia="Times New Roman" w:hAnsi="Arial" w:cs="Arial"/>
                <w:color w:val="000000"/>
              </w:rPr>
            </w:pPr>
            <w:r w:rsidRPr="001616A1">
              <w:rPr>
                <w:rFonts w:ascii="Arial" w:eastAsia="Times New Roman" w:hAnsi="Arial" w:cs="Arial"/>
                <w:color w:val="000000"/>
              </w:rPr>
              <w:t>Vid</w:t>
            </w:r>
          </w:p>
        </w:tc>
      </w:tr>
    </w:tbl>
    <w:p w:rsidR="001F2CC1" w:rsidRPr="00A714CC" w:rsidRDefault="001F2CC1" w:rsidP="001F2CC1">
      <w:pPr>
        <w:ind w:right="64"/>
        <w:jc w:val="both"/>
        <w:outlineLvl w:val="0"/>
        <w:rPr>
          <w:rFonts w:ascii="Arial" w:hAnsi="Arial" w:cs="Arial"/>
          <w:b/>
          <w:i/>
          <w:color w:val="000000"/>
          <w:spacing w:val="-2"/>
          <w:sz w:val="24"/>
          <w:szCs w:val="24"/>
          <w:lang w:val="es-ES_tradnl" w:eastAsia="es-ES"/>
        </w:rPr>
      </w:pPr>
    </w:p>
    <w:p w:rsidR="001F2CC1" w:rsidRPr="00A714CC" w:rsidRDefault="001F2CC1" w:rsidP="001F2CC1">
      <w:pPr>
        <w:ind w:right="64"/>
        <w:jc w:val="both"/>
        <w:outlineLvl w:val="0"/>
        <w:rPr>
          <w:rFonts w:ascii="Arial" w:hAnsi="Arial" w:cs="Arial"/>
          <w:b/>
          <w:i/>
          <w:color w:val="000000"/>
          <w:spacing w:val="-2"/>
          <w:sz w:val="24"/>
          <w:szCs w:val="24"/>
          <w:lang w:val="es-ES_tradnl" w:eastAsia="es-ES"/>
        </w:rPr>
      </w:pPr>
      <w:r w:rsidRPr="00A714CC">
        <w:rPr>
          <w:rFonts w:ascii="Arial" w:hAnsi="Arial" w:cs="Arial"/>
          <w:b/>
          <w:i/>
          <w:color w:val="000000"/>
          <w:spacing w:val="-2"/>
          <w:sz w:val="24"/>
          <w:szCs w:val="24"/>
          <w:lang w:val="es-ES_tradnl" w:eastAsia="es-ES"/>
        </w:rPr>
        <w:t>Mejoramiento de suelos:</w:t>
      </w:r>
    </w:p>
    <w:p w:rsidR="001F2CC1" w:rsidRPr="00A714CC" w:rsidRDefault="001F2CC1" w:rsidP="001F2CC1">
      <w:pPr>
        <w:ind w:right="64"/>
        <w:jc w:val="both"/>
        <w:outlineLvl w:val="0"/>
        <w:rPr>
          <w:rFonts w:ascii="Arial" w:hAnsi="Arial" w:cs="Arial"/>
          <w:b/>
          <w:sz w:val="24"/>
          <w:szCs w:val="24"/>
          <w:lang w:val="es-ES_tradnl" w:eastAsia="es-ES"/>
        </w:rPr>
      </w:pPr>
    </w:p>
    <w:tbl>
      <w:tblPr>
        <w:tblW w:w="3175" w:type="dxa"/>
        <w:jc w:val="center"/>
        <w:tblBorders>
          <w:top w:val="single" w:sz="4" w:space="0" w:color="auto"/>
          <w:left w:val="single" w:sz="4" w:space="0" w:color="auto"/>
          <w:bottom w:val="single" w:sz="4" w:space="0" w:color="auto"/>
          <w:right w:val="single" w:sz="4" w:space="0" w:color="auto"/>
          <w:insideH w:val="single" w:sz="4" w:space="0" w:color="auto"/>
          <w:insideV w:val="double" w:sz="6" w:space="0" w:color="auto"/>
        </w:tblBorders>
        <w:tblCellMar>
          <w:left w:w="70" w:type="dxa"/>
          <w:right w:w="70" w:type="dxa"/>
        </w:tblCellMar>
        <w:tblLook w:val="04A0"/>
      </w:tblPr>
      <w:tblGrid>
        <w:gridCol w:w="3175"/>
      </w:tblGrid>
      <w:tr w:rsidR="001F2CC1" w:rsidRPr="00F512B8" w:rsidTr="00C20C25">
        <w:trPr>
          <w:trHeight w:val="189"/>
          <w:tblHeader/>
          <w:jc w:val="center"/>
        </w:trPr>
        <w:tc>
          <w:tcPr>
            <w:tcW w:w="3175" w:type="dxa"/>
            <w:shd w:val="clear" w:color="000000" w:fill="7B7B7B" w:themeFill="accent3" w:themeFillShade="BF"/>
            <w:vAlign w:val="center"/>
            <w:hideMark/>
          </w:tcPr>
          <w:p w:rsidR="001F2CC1" w:rsidRPr="00862B45" w:rsidRDefault="001F2CC1" w:rsidP="000512DB">
            <w:pPr>
              <w:ind w:left="-70"/>
              <w:jc w:val="center"/>
              <w:rPr>
                <w:rFonts w:ascii="Arial" w:eastAsia="Times New Roman" w:hAnsi="Arial" w:cs="Arial"/>
                <w:b/>
                <w:bCs/>
                <w:color w:val="FFFFFF" w:themeColor="background1"/>
                <w:sz w:val="24"/>
                <w:szCs w:val="24"/>
              </w:rPr>
            </w:pPr>
            <w:r>
              <w:rPr>
                <w:rFonts w:ascii="Arial" w:eastAsia="Times New Roman" w:hAnsi="Arial" w:cs="Arial"/>
                <w:b/>
                <w:bCs/>
                <w:color w:val="FFFFFF" w:themeColor="background1"/>
                <w:sz w:val="24"/>
                <w:szCs w:val="24"/>
              </w:rPr>
              <w:t>DESTINO</w:t>
            </w:r>
          </w:p>
        </w:tc>
      </w:tr>
      <w:tr w:rsidR="001F2CC1" w:rsidRPr="00F512B8" w:rsidTr="00C20C25">
        <w:trPr>
          <w:trHeight w:val="564"/>
          <w:jc w:val="center"/>
        </w:trPr>
        <w:tc>
          <w:tcPr>
            <w:tcW w:w="3175" w:type="dxa"/>
            <w:shd w:val="clear" w:color="auto" w:fill="auto"/>
            <w:vAlign w:val="center"/>
            <w:hideMark/>
          </w:tcPr>
          <w:p w:rsidR="001F2CC1" w:rsidRPr="00F512B8" w:rsidRDefault="001F2CC1" w:rsidP="000512DB">
            <w:pPr>
              <w:ind w:left="-70"/>
              <w:rPr>
                <w:rFonts w:ascii="Arial" w:eastAsia="Times New Roman" w:hAnsi="Arial" w:cs="Arial"/>
                <w:color w:val="000000"/>
              </w:rPr>
            </w:pPr>
            <w:r>
              <w:rPr>
                <w:rFonts w:ascii="Arial" w:eastAsia="Times New Roman" w:hAnsi="Arial" w:cs="Arial"/>
                <w:color w:val="000000"/>
              </w:rPr>
              <w:t>Corrección química de suelos</w:t>
            </w:r>
          </w:p>
        </w:tc>
      </w:tr>
    </w:tbl>
    <w:p w:rsidR="001F2CC1" w:rsidRDefault="001F2CC1" w:rsidP="001F2CC1">
      <w:pPr>
        <w:tabs>
          <w:tab w:val="left" w:pos="0"/>
        </w:tabs>
        <w:jc w:val="both"/>
        <w:rPr>
          <w:rFonts w:ascii="Arial" w:hAnsi="Arial" w:cs="Arial"/>
          <w:b/>
          <w:i/>
          <w:color w:val="000000"/>
          <w:spacing w:val="-2"/>
          <w:sz w:val="24"/>
          <w:szCs w:val="24"/>
          <w:lang w:val="es-ES_tradnl" w:eastAsia="es-ES"/>
        </w:rPr>
      </w:pPr>
    </w:p>
    <w:p w:rsidR="001F2CC1" w:rsidRDefault="001F2CC1" w:rsidP="001F2CC1">
      <w:pPr>
        <w:tabs>
          <w:tab w:val="left" w:pos="0"/>
        </w:tabs>
        <w:jc w:val="both"/>
        <w:rPr>
          <w:rFonts w:ascii="Arial" w:hAnsi="Arial" w:cs="Arial"/>
          <w:b/>
          <w:i/>
          <w:color w:val="000000"/>
          <w:spacing w:val="-2"/>
          <w:sz w:val="24"/>
          <w:szCs w:val="24"/>
          <w:lang w:val="es-ES_tradnl" w:eastAsia="es-ES"/>
        </w:rPr>
      </w:pPr>
    </w:p>
    <w:p w:rsidR="001F2CC1" w:rsidRDefault="001F2CC1" w:rsidP="001F2CC1">
      <w:pPr>
        <w:tabs>
          <w:tab w:val="left" w:pos="0"/>
        </w:tabs>
        <w:jc w:val="both"/>
        <w:rPr>
          <w:rFonts w:ascii="Arial" w:hAnsi="Arial" w:cs="Arial"/>
          <w:b/>
          <w:i/>
          <w:color w:val="000000"/>
          <w:spacing w:val="-2"/>
          <w:sz w:val="24"/>
          <w:szCs w:val="24"/>
          <w:lang w:val="es-ES_tradnl" w:eastAsia="es-ES"/>
        </w:rPr>
      </w:pPr>
      <w:r w:rsidRPr="00B11202">
        <w:rPr>
          <w:rFonts w:ascii="Arial" w:hAnsi="Arial" w:cs="Arial"/>
          <w:b/>
          <w:i/>
          <w:color w:val="000000"/>
          <w:spacing w:val="-2"/>
          <w:sz w:val="24"/>
          <w:szCs w:val="24"/>
          <w:lang w:val="es-ES_tradnl" w:eastAsia="es-ES"/>
        </w:rPr>
        <w:t>Infraestructura</w:t>
      </w:r>
      <w:r>
        <w:rPr>
          <w:rFonts w:ascii="Arial" w:hAnsi="Arial" w:cs="Arial"/>
          <w:b/>
          <w:i/>
          <w:color w:val="000000"/>
          <w:spacing w:val="-2"/>
          <w:sz w:val="24"/>
          <w:szCs w:val="24"/>
          <w:lang w:val="es-ES_tradnl" w:eastAsia="es-ES"/>
        </w:rPr>
        <w:t>:</w:t>
      </w:r>
    </w:p>
    <w:p w:rsidR="001F2CC1" w:rsidRDefault="001F2CC1" w:rsidP="001F2CC1">
      <w:pPr>
        <w:tabs>
          <w:tab w:val="left" w:pos="0"/>
        </w:tabs>
        <w:jc w:val="both"/>
        <w:rPr>
          <w:rFonts w:ascii="Arial" w:hAnsi="Arial" w:cs="Arial"/>
          <w:b/>
          <w:i/>
          <w:color w:val="000000"/>
          <w:spacing w:val="-2"/>
          <w:sz w:val="24"/>
          <w:szCs w:val="24"/>
          <w:lang w:val="es-ES_tradnl" w:eastAsia="es-ES"/>
        </w:rPr>
      </w:pPr>
    </w:p>
    <w:tbl>
      <w:tblPr>
        <w:tblW w:w="2755" w:type="dxa"/>
        <w:jc w:val="center"/>
        <w:tblBorders>
          <w:top w:val="single" w:sz="4" w:space="0" w:color="auto"/>
          <w:left w:val="single" w:sz="4" w:space="0" w:color="auto"/>
          <w:bottom w:val="single" w:sz="4" w:space="0" w:color="auto"/>
          <w:right w:val="single" w:sz="4" w:space="0" w:color="auto"/>
          <w:insideH w:val="single" w:sz="4" w:space="0" w:color="auto"/>
          <w:insideV w:val="double" w:sz="6" w:space="0" w:color="auto"/>
        </w:tblBorders>
        <w:tblCellMar>
          <w:left w:w="70" w:type="dxa"/>
          <w:right w:w="70" w:type="dxa"/>
        </w:tblCellMar>
        <w:tblLook w:val="04A0"/>
      </w:tblPr>
      <w:tblGrid>
        <w:gridCol w:w="2755"/>
      </w:tblGrid>
      <w:tr w:rsidR="001F2CC1" w:rsidRPr="00A91625" w:rsidTr="00C20C25">
        <w:trPr>
          <w:trHeight w:val="320"/>
          <w:jc w:val="center"/>
        </w:trPr>
        <w:tc>
          <w:tcPr>
            <w:tcW w:w="2755" w:type="dxa"/>
            <w:shd w:val="clear" w:color="000000" w:fill="7B7B7B" w:themeFill="accent3" w:themeFillShade="BF"/>
            <w:vAlign w:val="center"/>
            <w:hideMark/>
          </w:tcPr>
          <w:p w:rsidR="001F2CC1" w:rsidRPr="00A91625" w:rsidRDefault="001F2CC1" w:rsidP="000512DB">
            <w:pPr>
              <w:ind w:left="-70"/>
              <w:jc w:val="center"/>
              <w:rPr>
                <w:rFonts w:ascii="Arial" w:eastAsia="Times New Roman" w:hAnsi="Arial" w:cs="Arial"/>
                <w:b/>
                <w:bCs/>
                <w:color w:val="FFFFFF" w:themeColor="background1"/>
                <w:sz w:val="24"/>
                <w:szCs w:val="24"/>
              </w:rPr>
            </w:pPr>
            <w:r>
              <w:rPr>
                <w:rFonts w:ascii="Arial" w:eastAsia="Times New Roman" w:hAnsi="Arial" w:cs="Arial"/>
                <w:b/>
                <w:bCs/>
                <w:color w:val="FFFFFF" w:themeColor="background1"/>
                <w:sz w:val="24"/>
                <w:szCs w:val="24"/>
              </w:rPr>
              <w:t>DESTINO</w:t>
            </w:r>
          </w:p>
        </w:tc>
      </w:tr>
      <w:tr w:rsidR="001F2CC1" w:rsidRPr="00F512B8" w:rsidTr="00C20C25">
        <w:trPr>
          <w:trHeight w:val="307"/>
          <w:jc w:val="center"/>
        </w:trPr>
        <w:tc>
          <w:tcPr>
            <w:tcW w:w="2755" w:type="dxa"/>
            <w:shd w:val="clear" w:color="auto" w:fill="auto"/>
            <w:vAlign w:val="center"/>
            <w:hideMark/>
          </w:tcPr>
          <w:p w:rsidR="001F2CC1" w:rsidRPr="00F512B8" w:rsidRDefault="001F2CC1" w:rsidP="000512DB">
            <w:pPr>
              <w:ind w:left="-70"/>
              <w:rPr>
                <w:rFonts w:ascii="Arial" w:eastAsia="Times New Roman" w:hAnsi="Arial" w:cs="Arial"/>
                <w:color w:val="000000"/>
              </w:rPr>
            </w:pPr>
            <w:r w:rsidRPr="00F512B8">
              <w:rPr>
                <w:rFonts w:ascii="Arial" w:eastAsia="Times New Roman" w:hAnsi="Arial" w:cs="Arial"/>
                <w:color w:val="000000"/>
              </w:rPr>
              <w:t xml:space="preserve">Infraestructura </w:t>
            </w:r>
            <w:r>
              <w:rPr>
                <w:rFonts w:ascii="Arial" w:eastAsia="Times New Roman" w:hAnsi="Arial" w:cs="Arial"/>
                <w:color w:val="000000"/>
              </w:rPr>
              <w:t>P</w:t>
            </w:r>
            <w:r w:rsidRPr="00F512B8">
              <w:rPr>
                <w:rFonts w:ascii="Arial" w:eastAsia="Times New Roman" w:hAnsi="Arial" w:cs="Arial"/>
                <w:color w:val="000000"/>
              </w:rPr>
              <w:t>ecuaria</w:t>
            </w:r>
          </w:p>
        </w:tc>
      </w:tr>
      <w:tr w:rsidR="001F2CC1" w:rsidRPr="00F512B8" w:rsidTr="00C20C25">
        <w:trPr>
          <w:trHeight w:val="390"/>
          <w:jc w:val="center"/>
        </w:trPr>
        <w:tc>
          <w:tcPr>
            <w:tcW w:w="2755" w:type="dxa"/>
            <w:shd w:val="clear" w:color="auto" w:fill="auto"/>
            <w:vAlign w:val="center"/>
            <w:hideMark/>
          </w:tcPr>
          <w:p w:rsidR="001F2CC1" w:rsidRPr="00F512B8" w:rsidRDefault="001F2CC1" w:rsidP="000512DB">
            <w:pPr>
              <w:ind w:left="-70"/>
              <w:rPr>
                <w:rFonts w:ascii="Arial" w:eastAsia="Times New Roman" w:hAnsi="Arial" w:cs="Arial"/>
                <w:color w:val="000000"/>
              </w:rPr>
            </w:pPr>
            <w:r w:rsidRPr="00F512B8">
              <w:rPr>
                <w:rFonts w:ascii="Arial" w:eastAsia="Times New Roman" w:hAnsi="Arial" w:cs="Arial"/>
                <w:color w:val="000000"/>
              </w:rPr>
              <w:t xml:space="preserve">Infraestructura </w:t>
            </w:r>
            <w:r>
              <w:rPr>
                <w:rFonts w:ascii="Arial" w:eastAsia="Times New Roman" w:hAnsi="Arial" w:cs="Arial"/>
                <w:color w:val="000000"/>
              </w:rPr>
              <w:t>A</w:t>
            </w:r>
            <w:r w:rsidRPr="00F512B8">
              <w:rPr>
                <w:rFonts w:ascii="Arial" w:eastAsia="Times New Roman" w:hAnsi="Arial" w:cs="Arial"/>
                <w:color w:val="000000"/>
              </w:rPr>
              <w:t>grícola</w:t>
            </w:r>
          </w:p>
        </w:tc>
      </w:tr>
      <w:tr w:rsidR="001F2CC1" w:rsidRPr="00F512B8" w:rsidTr="00C20C25">
        <w:trPr>
          <w:trHeight w:val="107"/>
          <w:jc w:val="center"/>
        </w:trPr>
        <w:tc>
          <w:tcPr>
            <w:tcW w:w="2755" w:type="dxa"/>
            <w:shd w:val="clear" w:color="auto" w:fill="auto"/>
            <w:vAlign w:val="center"/>
            <w:hideMark/>
          </w:tcPr>
          <w:p w:rsidR="001F2CC1" w:rsidRPr="00F512B8" w:rsidRDefault="001F2CC1" w:rsidP="000512DB">
            <w:pPr>
              <w:ind w:left="-70"/>
              <w:rPr>
                <w:rFonts w:ascii="Arial" w:eastAsia="Times New Roman" w:hAnsi="Arial" w:cs="Arial"/>
                <w:color w:val="000000"/>
              </w:rPr>
            </w:pPr>
            <w:r w:rsidRPr="00F512B8">
              <w:rPr>
                <w:rFonts w:ascii="Arial" w:eastAsia="Times New Roman" w:hAnsi="Arial" w:cs="Arial"/>
                <w:color w:val="000000"/>
              </w:rPr>
              <w:t xml:space="preserve">Bodegas </w:t>
            </w:r>
          </w:p>
        </w:tc>
      </w:tr>
      <w:tr w:rsidR="001F2CC1" w:rsidRPr="00F512B8" w:rsidTr="00C20C25">
        <w:trPr>
          <w:trHeight w:val="71"/>
          <w:jc w:val="center"/>
        </w:trPr>
        <w:tc>
          <w:tcPr>
            <w:tcW w:w="2755" w:type="dxa"/>
            <w:shd w:val="clear" w:color="auto" w:fill="auto"/>
            <w:vAlign w:val="center"/>
            <w:hideMark/>
          </w:tcPr>
          <w:p w:rsidR="001F2CC1" w:rsidRPr="00F512B8" w:rsidRDefault="001F2CC1" w:rsidP="000512DB">
            <w:pPr>
              <w:ind w:left="-70"/>
              <w:rPr>
                <w:rFonts w:ascii="Arial" w:eastAsia="Times New Roman" w:hAnsi="Arial" w:cs="Arial"/>
                <w:color w:val="000000"/>
              </w:rPr>
            </w:pPr>
            <w:r w:rsidRPr="00F512B8">
              <w:rPr>
                <w:rFonts w:ascii="Arial" w:eastAsia="Times New Roman" w:hAnsi="Arial" w:cs="Arial"/>
                <w:color w:val="000000"/>
              </w:rPr>
              <w:t>Infraestructura</w:t>
            </w:r>
            <w:r>
              <w:rPr>
                <w:rFonts w:ascii="Arial" w:eastAsia="Times New Roman" w:hAnsi="Arial" w:cs="Arial"/>
                <w:color w:val="000000"/>
              </w:rPr>
              <w:t xml:space="preserve"> Transformación</w:t>
            </w:r>
          </w:p>
        </w:tc>
      </w:tr>
      <w:tr w:rsidR="001F2CC1" w:rsidRPr="00F512B8" w:rsidTr="00C20C25">
        <w:trPr>
          <w:trHeight w:val="524"/>
          <w:jc w:val="center"/>
        </w:trPr>
        <w:tc>
          <w:tcPr>
            <w:tcW w:w="2755" w:type="dxa"/>
            <w:shd w:val="clear" w:color="auto" w:fill="auto"/>
            <w:vAlign w:val="center"/>
            <w:hideMark/>
          </w:tcPr>
          <w:p w:rsidR="001F2CC1" w:rsidRPr="00F512B8" w:rsidRDefault="001F2CC1" w:rsidP="000512DB">
            <w:pPr>
              <w:ind w:left="-70"/>
              <w:rPr>
                <w:rFonts w:ascii="Arial" w:eastAsia="Times New Roman" w:hAnsi="Arial" w:cs="Arial"/>
                <w:color w:val="000000"/>
              </w:rPr>
            </w:pPr>
            <w:proofErr w:type="spellStart"/>
            <w:r w:rsidRPr="00F512B8">
              <w:rPr>
                <w:rFonts w:ascii="Arial" w:eastAsia="Times New Roman" w:hAnsi="Arial" w:cs="Arial"/>
                <w:color w:val="000000"/>
              </w:rPr>
              <w:t>Beneficiaderos</w:t>
            </w:r>
            <w:proofErr w:type="spellEnd"/>
            <w:r w:rsidRPr="00F512B8">
              <w:rPr>
                <w:rFonts w:ascii="Arial" w:eastAsia="Times New Roman" w:hAnsi="Arial" w:cs="Arial"/>
                <w:color w:val="000000"/>
              </w:rPr>
              <w:t xml:space="preserve"> de </w:t>
            </w:r>
            <w:r>
              <w:rPr>
                <w:rFonts w:ascii="Arial" w:eastAsia="Times New Roman" w:hAnsi="Arial" w:cs="Arial"/>
                <w:color w:val="000000"/>
              </w:rPr>
              <w:t>C</w:t>
            </w:r>
            <w:r w:rsidRPr="00F512B8">
              <w:rPr>
                <w:rFonts w:ascii="Arial" w:eastAsia="Times New Roman" w:hAnsi="Arial" w:cs="Arial"/>
                <w:color w:val="000000"/>
              </w:rPr>
              <w:t xml:space="preserve">afé </w:t>
            </w:r>
          </w:p>
        </w:tc>
      </w:tr>
      <w:tr w:rsidR="001F2CC1" w:rsidRPr="00F512B8" w:rsidTr="00C20C25">
        <w:trPr>
          <w:trHeight w:val="35"/>
          <w:jc w:val="center"/>
        </w:trPr>
        <w:tc>
          <w:tcPr>
            <w:tcW w:w="2755" w:type="dxa"/>
            <w:shd w:val="clear" w:color="auto" w:fill="auto"/>
            <w:vAlign w:val="center"/>
            <w:hideMark/>
          </w:tcPr>
          <w:p w:rsidR="001F2CC1" w:rsidRPr="00F512B8" w:rsidRDefault="001F2CC1" w:rsidP="000512DB">
            <w:pPr>
              <w:ind w:left="-70"/>
              <w:rPr>
                <w:rFonts w:ascii="Arial" w:eastAsia="Times New Roman" w:hAnsi="Arial" w:cs="Arial"/>
                <w:color w:val="000000"/>
              </w:rPr>
            </w:pPr>
            <w:r w:rsidRPr="00F512B8">
              <w:rPr>
                <w:rFonts w:ascii="Arial" w:eastAsia="Times New Roman" w:hAnsi="Arial" w:cs="Arial"/>
                <w:color w:val="000000"/>
              </w:rPr>
              <w:t xml:space="preserve">Trapiches </w:t>
            </w:r>
            <w:r>
              <w:rPr>
                <w:rFonts w:ascii="Arial" w:eastAsia="Times New Roman" w:hAnsi="Arial" w:cs="Arial"/>
                <w:color w:val="000000"/>
              </w:rPr>
              <w:t>P</w:t>
            </w:r>
            <w:r w:rsidRPr="00F512B8">
              <w:rPr>
                <w:rFonts w:ascii="Arial" w:eastAsia="Times New Roman" w:hAnsi="Arial" w:cs="Arial"/>
                <w:color w:val="000000"/>
              </w:rPr>
              <w:t xml:space="preserve">aneleros </w:t>
            </w:r>
          </w:p>
        </w:tc>
      </w:tr>
    </w:tbl>
    <w:p w:rsidR="00741AC0" w:rsidRPr="00741AC0" w:rsidRDefault="00741AC0" w:rsidP="00741AC0">
      <w:pPr>
        <w:tabs>
          <w:tab w:val="left" w:pos="0"/>
        </w:tabs>
        <w:jc w:val="both"/>
        <w:rPr>
          <w:rFonts w:ascii="Arial" w:hAnsi="Arial" w:cs="Arial"/>
          <w:b/>
          <w:i/>
          <w:color w:val="000000"/>
          <w:spacing w:val="-2"/>
          <w:sz w:val="20"/>
          <w:szCs w:val="24"/>
          <w:lang w:val="es-ES_tradnl" w:eastAsia="es-ES"/>
        </w:rPr>
      </w:pPr>
    </w:p>
    <w:p w:rsidR="00741AC0" w:rsidRPr="00AB6CB1" w:rsidRDefault="003035E0" w:rsidP="00741AC0">
      <w:pPr>
        <w:tabs>
          <w:tab w:val="left" w:pos="0"/>
        </w:tabs>
        <w:jc w:val="both"/>
        <w:rPr>
          <w:rFonts w:ascii="Arial" w:hAnsi="Arial" w:cs="Arial"/>
          <w:b/>
          <w:i/>
          <w:color w:val="000000"/>
          <w:spacing w:val="-2"/>
          <w:sz w:val="24"/>
          <w:szCs w:val="24"/>
          <w:lang w:val="es-ES_tradnl" w:eastAsia="es-ES"/>
        </w:rPr>
      </w:pPr>
      <w:r w:rsidRPr="003035E0">
        <w:rPr>
          <w:rFonts w:ascii="Arial" w:hAnsi="Arial" w:cs="Arial"/>
          <w:b/>
          <w:i/>
          <w:color w:val="000000"/>
          <w:spacing w:val="-2"/>
          <w:sz w:val="24"/>
          <w:szCs w:val="24"/>
          <w:lang w:val="es-ES_tradnl" w:eastAsia="es-ES"/>
        </w:rPr>
        <w:t>Maquinaria y Equipos:</w:t>
      </w:r>
    </w:p>
    <w:p w:rsidR="00741AC0" w:rsidRPr="00741AC0" w:rsidRDefault="00741AC0" w:rsidP="00741AC0">
      <w:pPr>
        <w:tabs>
          <w:tab w:val="left" w:pos="0"/>
        </w:tabs>
        <w:jc w:val="both"/>
        <w:rPr>
          <w:rFonts w:ascii="Arial" w:hAnsi="Arial" w:cs="Arial"/>
          <w:b/>
          <w:i/>
          <w:color w:val="000000"/>
          <w:spacing w:val="-2"/>
          <w:sz w:val="20"/>
          <w:szCs w:val="24"/>
          <w:lang w:val="es-ES_tradnl" w:eastAsia="es-ES"/>
        </w:rPr>
      </w:pPr>
    </w:p>
    <w:tbl>
      <w:tblPr>
        <w:tblW w:w="2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882"/>
      </w:tblGrid>
      <w:tr w:rsidR="00AB6CB1" w:rsidRPr="00741AC0" w:rsidTr="00AB6CB1">
        <w:trPr>
          <w:trHeight w:val="324"/>
          <w:tblHeader/>
          <w:jc w:val="center"/>
        </w:trPr>
        <w:tc>
          <w:tcPr>
            <w:tcW w:w="2882" w:type="dxa"/>
            <w:shd w:val="clear" w:color="000000" w:fill="7B7B7B" w:themeFill="accent3" w:themeFillShade="BF"/>
            <w:vAlign w:val="center"/>
            <w:hideMark/>
          </w:tcPr>
          <w:p w:rsidR="00AB6CB1" w:rsidRPr="00AB6CB1" w:rsidRDefault="003035E0" w:rsidP="000512DB">
            <w:pPr>
              <w:ind w:left="-70"/>
              <w:jc w:val="center"/>
              <w:rPr>
                <w:rFonts w:ascii="Arial" w:eastAsia="Times New Roman" w:hAnsi="Arial" w:cs="Arial"/>
                <w:b/>
                <w:bCs/>
                <w:color w:val="FFFFFF" w:themeColor="background1"/>
                <w:sz w:val="24"/>
                <w:szCs w:val="24"/>
              </w:rPr>
            </w:pPr>
            <w:r w:rsidRPr="003035E0">
              <w:rPr>
                <w:rFonts w:ascii="Arial" w:eastAsia="Times New Roman" w:hAnsi="Arial" w:cs="Arial"/>
                <w:b/>
                <w:bCs/>
                <w:color w:val="FFFFFF" w:themeColor="background1"/>
                <w:sz w:val="24"/>
                <w:szCs w:val="24"/>
              </w:rPr>
              <w:lastRenderedPageBreak/>
              <w:t>DESTINO</w:t>
            </w:r>
          </w:p>
        </w:tc>
      </w:tr>
      <w:tr w:rsidR="00AB6CB1" w:rsidRPr="00741AC0" w:rsidTr="00AB6CB1">
        <w:trPr>
          <w:trHeight w:val="193"/>
          <w:jc w:val="center"/>
        </w:trPr>
        <w:tc>
          <w:tcPr>
            <w:tcW w:w="2882" w:type="dxa"/>
            <w:shd w:val="clear" w:color="auto" w:fill="auto"/>
            <w:vAlign w:val="center"/>
            <w:hideMark/>
          </w:tcPr>
          <w:p w:rsidR="00AB6CB1" w:rsidRPr="00AB6CB1" w:rsidRDefault="003035E0" w:rsidP="000512DB">
            <w:pPr>
              <w:ind w:left="-70"/>
              <w:rPr>
                <w:rFonts w:ascii="Arial" w:eastAsia="Times New Roman" w:hAnsi="Arial" w:cs="Arial"/>
                <w:color w:val="000000"/>
              </w:rPr>
            </w:pPr>
            <w:r w:rsidRPr="003035E0">
              <w:rPr>
                <w:rFonts w:ascii="Arial" w:eastAsia="Times New Roman" w:hAnsi="Arial" w:cs="Arial"/>
                <w:color w:val="000000"/>
              </w:rPr>
              <w:t>Maquinaria y equipos</w:t>
            </w:r>
          </w:p>
        </w:tc>
      </w:tr>
      <w:tr w:rsidR="00AB6CB1" w:rsidRPr="00741AC0" w:rsidTr="00AB6CB1">
        <w:trPr>
          <w:trHeight w:val="198"/>
          <w:jc w:val="center"/>
        </w:trPr>
        <w:tc>
          <w:tcPr>
            <w:tcW w:w="2882" w:type="dxa"/>
            <w:shd w:val="clear" w:color="auto" w:fill="auto"/>
            <w:vAlign w:val="center"/>
            <w:hideMark/>
          </w:tcPr>
          <w:p w:rsidR="00AB6CB1" w:rsidRPr="00AB6CB1" w:rsidRDefault="003035E0" w:rsidP="000512DB">
            <w:pPr>
              <w:ind w:left="-70"/>
              <w:rPr>
                <w:rFonts w:ascii="Arial" w:eastAsia="Times New Roman" w:hAnsi="Arial" w:cs="Arial"/>
                <w:color w:val="000000"/>
              </w:rPr>
            </w:pPr>
            <w:r w:rsidRPr="003035E0">
              <w:rPr>
                <w:rFonts w:ascii="Arial" w:eastAsia="Times New Roman" w:hAnsi="Arial" w:cs="Arial"/>
                <w:color w:val="000000"/>
              </w:rPr>
              <w:t>Transporte especializado</w:t>
            </w:r>
          </w:p>
        </w:tc>
      </w:tr>
      <w:tr w:rsidR="00AB6CB1" w:rsidRPr="00741AC0" w:rsidTr="00AB6CB1">
        <w:trPr>
          <w:trHeight w:val="77"/>
          <w:jc w:val="center"/>
        </w:trPr>
        <w:tc>
          <w:tcPr>
            <w:tcW w:w="2882" w:type="dxa"/>
            <w:shd w:val="clear" w:color="auto" w:fill="auto"/>
            <w:vAlign w:val="center"/>
            <w:hideMark/>
          </w:tcPr>
          <w:p w:rsidR="00AB6CB1" w:rsidRPr="00AB6CB1" w:rsidRDefault="003035E0" w:rsidP="000512DB">
            <w:pPr>
              <w:ind w:left="-70"/>
              <w:rPr>
                <w:rFonts w:ascii="Arial" w:eastAsia="Times New Roman" w:hAnsi="Arial" w:cs="Arial"/>
                <w:color w:val="000000"/>
              </w:rPr>
            </w:pPr>
            <w:r w:rsidRPr="003035E0">
              <w:rPr>
                <w:rFonts w:ascii="Arial" w:eastAsia="Times New Roman" w:hAnsi="Arial" w:cs="Arial"/>
                <w:color w:val="000000"/>
              </w:rPr>
              <w:t>Unidades y redes de frío</w:t>
            </w:r>
          </w:p>
        </w:tc>
      </w:tr>
    </w:tbl>
    <w:p w:rsidR="00741AC0" w:rsidRPr="00741AC0" w:rsidRDefault="00741AC0" w:rsidP="00741AC0">
      <w:pPr>
        <w:ind w:right="64"/>
        <w:jc w:val="both"/>
        <w:outlineLvl w:val="0"/>
        <w:rPr>
          <w:rFonts w:ascii="Arial" w:hAnsi="Arial" w:cs="Arial"/>
          <w:b/>
          <w:sz w:val="20"/>
          <w:szCs w:val="24"/>
          <w:lang w:val="es-ES_tradnl" w:eastAsia="es-ES"/>
        </w:rPr>
      </w:pPr>
    </w:p>
    <w:p w:rsidR="00BD57FD" w:rsidRPr="00741AC0" w:rsidRDefault="00BD57FD" w:rsidP="00BD57FD">
      <w:pPr>
        <w:ind w:right="64"/>
        <w:jc w:val="both"/>
        <w:outlineLvl w:val="0"/>
        <w:rPr>
          <w:rFonts w:ascii="Arial" w:hAnsi="Arial" w:cs="Arial"/>
          <w:b/>
          <w:i/>
          <w:color w:val="000000"/>
          <w:spacing w:val="-2"/>
          <w:sz w:val="24"/>
          <w:szCs w:val="24"/>
          <w:lang w:eastAsia="es-ES"/>
        </w:rPr>
      </w:pPr>
    </w:p>
    <w:p w:rsidR="007E5356" w:rsidRDefault="007E5356" w:rsidP="007E5356">
      <w:pPr>
        <w:spacing w:after="0"/>
        <w:jc w:val="both"/>
        <w:rPr>
          <w:rFonts w:ascii="Arial" w:eastAsia="SimSun" w:hAnsi="Arial" w:cs="Arial"/>
          <w:sz w:val="23"/>
          <w:szCs w:val="23"/>
        </w:rPr>
      </w:pPr>
      <w:r w:rsidRPr="00D608C3">
        <w:rPr>
          <w:rFonts w:ascii="Arial" w:eastAsia="SimSun" w:hAnsi="Arial" w:cs="Arial"/>
          <w:sz w:val="23"/>
          <w:szCs w:val="23"/>
        </w:rPr>
        <w:t xml:space="preserve">Los beneficiarios, las condiciones de acceso, </w:t>
      </w:r>
      <w:r w:rsidR="004F5F46">
        <w:rPr>
          <w:rFonts w:ascii="Arial" w:eastAsia="SimSun" w:hAnsi="Arial" w:cs="Arial"/>
          <w:sz w:val="23"/>
          <w:szCs w:val="23"/>
        </w:rPr>
        <w:t xml:space="preserve">los </w:t>
      </w:r>
      <w:r w:rsidR="004F5F46">
        <w:rPr>
          <w:rFonts w:ascii="Arial" w:hAnsi="Arial" w:cs="Arial"/>
          <w:kern w:val="3"/>
          <w:sz w:val="23"/>
          <w:szCs w:val="23"/>
        </w:rPr>
        <w:t>porcentajes de reconocimiento de ICR, tanto para Plan Colombia Siembra como para el General</w:t>
      </w:r>
      <w:r w:rsidR="004F5F46" w:rsidRPr="00D608C3">
        <w:rPr>
          <w:rFonts w:ascii="Arial" w:eastAsia="SimSun" w:hAnsi="Arial" w:cs="Arial"/>
          <w:sz w:val="23"/>
          <w:szCs w:val="23"/>
        </w:rPr>
        <w:t xml:space="preserve"> </w:t>
      </w:r>
      <w:r w:rsidRPr="00D608C3">
        <w:rPr>
          <w:rFonts w:ascii="Arial" w:eastAsia="SimSun" w:hAnsi="Arial" w:cs="Arial"/>
          <w:sz w:val="23"/>
          <w:szCs w:val="23"/>
        </w:rPr>
        <w:t>y demás aspectos relativos al ICR 2016, corresponden a l</w:t>
      </w:r>
      <w:r w:rsidR="004F5F46">
        <w:rPr>
          <w:rFonts w:ascii="Arial" w:eastAsia="SimSun" w:hAnsi="Arial" w:cs="Arial"/>
          <w:sz w:val="23"/>
          <w:szCs w:val="23"/>
        </w:rPr>
        <w:t xml:space="preserve">os </w:t>
      </w:r>
      <w:r w:rsidRPr="00D608C3">
        <w:rPr>
          <w:rFonts w:ascii="Arial" w:eastAsia="SimSun" w:hAnsi="Arial" w:cs="Arial"/>
          <w:sz w:val="23"/>
          <w:szCs w:val="23"/>
        </w:rPr>
        <w:t>definid</w:t>
      </w:r>
      <w:r w:rsidR="004F5F46">
        <w:rPr>
          <w:rFonts w:ascii="Arial" w:eastAsia="SimSun" w:hAnsi="Arial" w:cs="Arial"/>
          <w:sz w:val="23"/>
          <w:szCs w:val="23"/>
        </w:rPr>
        <w:t xml:space="preserve">os </w:t>
      </w:r>
      <w:r w:rsidRPr="00D608C3">
        <w:rPr>
          <w:rFonts w:ascii="Arial" w:eastAsia="SimSun" w:hAnsi="Arial" w:cs="Arial"/>
          <w:sz w:val="23"/>
          <w:szCs w:val="23"/>
        </w:rPr>
        <w:t>por la reglamentación vigente del ICR expedida por la Comisión Nacional de Crédito Agropecuario, establecidas mediante las Resoluciones No. 3 y 6</w:t>
      </w:r>
      <w:r w:rsidR="004F5F46">
        <w:rPr>
          <w:rFonts w:ascii="Arial" w:eastAsia="SimSun" w:hAnsi="Arial" w:cs="Arial"/>
          <w:sz w:val="23"/>
          <w:szCs w:val="23"/>
        </w:rPr>
        <w:t xml:space="preserve"> </w:t>
      </w:r>
      <w:r w:rsidRPr="00D608C3">
        <w:rPr>
          <w:rFonts w:ascii="Arial" w:eastAsia="SimSun" w:hAnsi="Arial" w:cs="Arial"/>
          <w:sz w:val="23"/>
          <w:szCs w:val="23"/>
        </w:rPr>
        <w:t>y/o aquellas que la modifiquen, sustituyan o deroguen.</w:t>
      </w:r>
    </w:p>
    <w:p w:rsidR="007E5356" w:rsidRDefault="007E5356" w:rsidP="007E5356">
      <w:pPr>
        <w:spacing w:after="0"/>
        <w:jc w:val="both"/>
        <w:rPr>
          <w:rFonts w:ascii="Arial" w:eastAsia="SimSun" w:hAnsi="Arial" w:cs="Arial"/>
          <w:sz w:val="23"/>
          <w:szCs w:val="23"/>
        </w:rPr>
      </w:pPr>
    </w:p>
    <w:p w:rsidR="007E5356" w:rsidRPr="007E5356" w:rsidRDefault="007E5356" w:rsidP="007E5356">
      <w:pPr>
        <w:spacing w:after="0"/>
        <w:jc w:val="both"/>
        <w:rPr>
          <w:rFonts w:ascii="Arial" w:eastAsia="SimSun" w:hAnsi="Arial" w:cs="Arial"/>
          <w:sz w:val="23"/>
          <w:szCs w:val="23"/>
        </w:rPr>
      </w:pPr>
      <w:r w:rsidRPr="00D608C3">
        <w:rPr>
          <w:rFonts w:ascii="Arial" w:eastAsia="SimSun" w:hAnsi="Arial" w:cs="Arial"/>
          <w:sz w:val="23"/>
          <w:szCs w:val="23"/>
        </w:rPr>
        <w:t>El procedimiento operativo y de registro de las operaciones será el definido en el  Manual de Servicios de FINAGRO, y su actualización se realizará por medio de Circular Reglamentaria que defina e incorpore los cambios a realizar.</w:t>
      </w:r>
    </w:p>
    <w:p w:rsidR="007E5356" w:rsidRDefault="007E5356" w:rsidP="007E5356">
      <w:pPr>
        <w:spacing w:after="0"/>
        <w:jc w:val="both"/>
        <w:rPr>
          <w:rFonts w:ascii="Arial" w:eastAsia="SimSun" w:hAnsi="Arial" w:cs="Arial"/>
          <w:b/>
          <w:sz w:val="23"/>
          <w:szCs w:val="23"/>
        </w:rPr>
      </w:pPr>
    </w:p>
    <w:p w:rsidR="00495E56" w:rsidRDefault="00495E56" w:rsidP="00495E56">
      <w:pPr>
        <w:suppressAutoHyphens w:val="0"/>
        <w:autoSpaceDN/>
        <w:jc w:val="both"/>
        <w:textAlignment w:val="auto"/>
        <w:rPr>
          <w:rFonts w:ascii="Arial" w:eastAsia="SimSun" w:hAnsi="Arial" w:cs="Arial"/>
          <w:kern w:val="3"/>
          <w:sz w:val="23"/>
          <w:szCs w:val="23"/>
          <w:lang w:eastAsia="es-CO"/>
        </w:rPr>
      </w:pPr>
      <w:r>
        <w:rPr>
          <w:rFonts w:ascii="Arial" w:eastAsia="SimSun" w:hAnsi="Arial" w:cs="Arial"/>
          <w:kern w:val="3"/>
          <w:sz w:val="23"/>
          <w:szCs w:val="23"/>
          <w:lang w:eastAsia="es-CO"/>
        </w:rPr>
        <w:t xml:space="preserve">De acuerdo con el artículo 1 de la resolución No. 6 de 2016, se debe tener en cuenta en la distribución presupuestal, que mínimo el 40% debe destinarse </w:t>
      </w:r>
      <w:r w:rsidRPr="00FB4412">
        <w:rPr>
          <w:rFonts w:ascii="Arial" w:eastAsia="SimSun" w:hAnsi="Arial" w:cs="Arial"/>
          <w:kern w:val="3"/>
          <w:sz w:val="23"/>
          <w:szCs w:val="23"/>
          <w:lang w:eastAsia="es-CO"/>
        </w:rPr>
        <w:t>a Pequeño</w:t>
      </w:r>
      <w:r>
        <w:rPr>
          <w:rFonts w:ascii="Arial" w:eastAsia="SimSun" w:hAnsi="Arial" w:cs="Arial"/>
          <w:kern w:val="3"/>
          <w:sz w:val="23"/>
          <w:szCs w:val="23"/>
          <w:lang w:eastAsia="es-CO"/>
        </w:rPr>
        <w:t>s</w:t>
      </w:r>
      <w:r w:rsidRPr="00FB4412">
        <w:rPr>
          <w:rFonts w:ascii="Arial" w:eastAsia="SimSun" w:hAnsi="Arial" w:cs="Arial"/>
          <w:kern w:val="3"/>
          <w:sz w:val="23"/>
          <w:szCs w:val="23"/>
          <w:lang w:eastAsia="es-CO"/>
        </w:rPr>
        <w:t xml:space="preserve"> Productor</w:t>
      </w:r>
      <w:r>
        <w:rPr>
          <w:rFonts w:ascii="Arial" w:eastAsia="SimSun" w:hAnsi="Arial" w:cs="Arial"/>
          <w:kern w:val="3"/>
          <w:sz w:val="23"/>
          <w:szCs w:val="23"/>
          <w:lang w:eastAsia="es-CO"/>
        </w:rPr>
        <w:t>es</w:t>
      </w:r>
      <w:r w:rsidRPr="00FB4412">
        <w:rPr>
          <w:rFonts w:ascii="Arial" w:eastAsia="SimSun" w:hAnsi="Arial" w:cs="Arial"/>
          <w:kern w:val="3"/>
          <w:sz w:val="23"/>
          <w:szCs w:val="23"/>
          <w:lang w:eastAsia="es-CO"/>
        </w:rPr>
        <w:t xml:space="preserve"> y </w:t>
      </w:r>
      <w:r>
        <w:rPr>
          <w:rFonts w:ascii="Arial" w:eastAsia="SimSun" w:hAnsi="Arial" w:cs="Arial"/>
          <w:kern w:val="3"/>
          <w:sz w:val="23"/>
          <w:szCs w:val="23"/>
          <w:lang w:eastAsia="es-CO"/>
        </w:rPr>
        <w:t xml:space="preserve">adicionalmente que </w:t>
      </w:r>
      <w:r w:rsidRPr="00FB4412">
        <w:rPr>
          <w:rFonts w:ascii="Arial" w:eastAsia="SimSun" w:hAnsi="Arial" w:cs="Arial"/>
          <w:kern w:val="3"/>
          <w:sz w:val="23"/>
          <w:szCs w:val="23"/>
          <w:lang w:eastAsia="es-CO"/>
        </w:rPr>
        <w:t xml:space="preserve">máximo el 20% </w:t>
      </w:r>
      <w:r>
        <w:rPr>
          <w:rFonts w:ascii="Arial" w:eastAsia="SimSun" w:hAnsi="Arial" w:cs="Arial"/>
          <w:kern w:val="3"/>
          <w:sz w:val="23"/>
          <w:szCs w:val="23"/>
          <w:lang w:eastAsia="es-CO"/>
        </w:rPr>
        <w:t>esté dirigido a Grandes Pr</w:t>
      </w:r>
      <w:r w:rsidRPr="00FB4412">
        <w:rPr>
          <w:rFonts w:ascii="Arial" w:eastAsia="SimSun" w:hAnsi="Arial" w:cs="Arial"/>
          <w:kern w:val="3"/>
          <w:sz w:val="23"/>
          <w:szCs w:val="23"/>
          <w:lang w:eastAsia="es-CO"/>
        </w:rPr>
        <w:t>oductor</w:t>
      </w:r>
      <w:r>
        <w:rPr>
          <w:rFonts w:ascii="Arial" w:eastAsia="SimSun" w:hAnsi="Arial" w:cs="Arial"/>
          <w:kern w:val="3"/>
          <w:sz w:val="23"/>
          <w:szCs w:val="23"/>
          <w:lang w:eastAsia="es-CO"/>
        </w:rPr>
        <w:t>es</w:t>
      </w:r>
      <w:r w:rsidRPr="00FB4412">
        <w:rPr>
          <w:rFonts w:ascii="Arial" w:eastAsia="SimSun" w:hAnsi="Arial" w:cs="Arial"/>
          <w:kern w:val="3"/>
          <w:sz w:val="23"/>
          <w:szCs w:val="23"/>
          <w:lang w:eastAsia="es-CO"/>
        </w:rPr>
        <w:t>.</w:t>
      </w:r>
    </w:p>
    <w:p w:rsidR="00495E56" w:rsidRPr="00F3416E" w:rsidRDefault="00495E56" w:rsidP="00495E56">
      <w:pPr>
        <w:spacing w:after="0"/>
        <w:jc w:val="both"/>
        <w:rPr>
          <w:rFonts w:ascii="Arial" w:eastAsia="SimSun" w:hAnsi="Arial" w:cs="Arial"/>
          <w:sz w:val="23"/>
          <w:szCs w:val="23"/>
        </w:rPr>
      </w:pPr>
      <w:bookmarkStart w:id="20" w:name="_Toc447195769"/>
      <w:r w:rsidRPr="00F3416E">
        <w:rPr>
          <w:rFonts w:ascii="Arial" w:eastAsia="SimSun" w:hAnsi="Arial" w:cs="Arial"/>
          <w:sz w:val="23"/>
          <w:szCs w:val="23"/>
        </w:rPr>
        <w:t xml:space="preserve">Un proyecto será clasificado como ICR Plan Colombia Siembra, cuando incluya dentro de los rubros financiados alguno de los señalados </w:t>
      </w:r>
      <w:r>
        <w:rPr>
          <w:rFonts w:ascii="Arial" w:eastAsia="SimSun" w:hAnsi="Arial" w:cs="Arial"/>
          <w:sz w:val="23"/>
          <w:szCs w:val="23"/>
        </w:rPr>
        <w:t>para éste segmento</w:t>
      </w:r>
      <w:r w:rsidRPr="00F3416E">
        <w:rPr>
          <w:rFonts w:ascii="Arial" w:eastAsia="SimSun" w:hAnsi="Arial" w:cs="Arial"/>
          <w:sz w:val="23"/>
          <w:szCs w:val="23"/>
        </w:rPr>
        <w:t>, siempre y cuando, para los proyectos con más de un rubro susceptible de incentivo, el costo del rubro catalogado como ICR Plan Colombia Siembra, represente como mínimo el 70% del costo total de los rubros susceptibles de ICR.</w:t>
      </w:r>
    </w:p>
    <w:p w:rsidR="00495E56" w:rsidRPr="00F3416E" w:rsidRDefault="00495E56" w:rsidP="00495E56">
      <w:pPr>
        <w:spacing w:after="0"/>
        <w:jc w:val="both"/>
        <w:rPr>
          <w:rFonts w:ascii="Arial" w:eastAsia="SimSun" w:hAnsi="Arial" w:cs="Arial"/>
          <w:sz w:val="23"/>
          <w:szCs w:val="23"/>
        </w:rPr>
      </w:pPr>
    </w:p>
    <w:p w:rsidR="00F3416E" w:rsidRDefault="00495E56" w:rsidP="00495E56">
      <w:pPr>
        <w:spacing w:after="0"/>
        <w:jc w:val="both"/>
        <w:rPr>
          <w:rFonts w:ascii="Arial" w:eastAsia="SimSun" w:hAnsi="Arial" w:cs="Arial"/>
          <w:sz w:val="23"/>
          <w:szCs w:val="23"/>
        </w:rPr>
      </w:pPr>
      <w:r w:rsidRPr="00F3416E">
        <w:rPr>
          <w:rFonts w:ascii="Arial" w:eastAsia="SimSun" w:hAnsi="Arial" w:cs="Arial"/>
          <w:sz w:val="23"/>
          <w:szCs w:val="23"/>
        </w:rPr>
        <w:t xml:space="preserve">Un proyecto será clasificado como ICR General, cuando incluya dentro de los rubros financiados cualquiera de los señalados </w:t>
      </w:r>
      <w:r>
        <w:rPr>
          <w:rFonts w:ascii="Arial" w:eastAsia="SimSun" w:hAnsi="Arial" w:cs="Arial"/>
          <w:sz w:val="23"/>
          <w:szCs w:val="23"/>
        </w:rPr>
        <w:t xml:space="preserve">para el segmento ICR General </w:t>
      </w:r>
      <w:r w:rsidRPr="00F3416E">
        <w:rPr>
          <w:rFonts w:ascii="Arial" w:eastAsia="SimSun" w:hAnsi="Arial" w:cs="Arial"/>
          <w:sz w:val="23"/>
          <w:szCs w:val="23"/>
        </w:rPr>
        <w:t xml:space="preserve"> Adicionalmente, si dentro de los rubros se encuentra alguno de los señalados para ICR Plan Colombia Siembra y no se cumple con el requisito de mínimo el 70% del costo del rubro dentro del costo total de los rubros con acceso al ICR, se clasifica y consume recursos presupuestales del ICR General.</w:t>
      </w:r>
    </w:p>
    <w:p w:rsidR="00F3416E" w:rsidRPr="00F3416E" w:rsidRDefault="00F3416E" w:rsidP="00F3416E">
      <w:pPr>
        <w:spacing w:after="0"/>
        <w:jc w:val="both"/>
        <w:rPr>
          <w:rFonts w:ascii="Arial" w:eastAsia="SimSun" w:hAnsi="Arial" w:cs="Arial"/>
          <w:sz w:val="23"/>
          <w:szCs w:val="23"/>
        </w:rPr>
      </w:pPr>
    </w:p>
    <w:p w:rsidR="00A5414B" w:rsidRPr="008771C2" w:rsidRDefault="00A5414B" w:rsidP="00117616">
      <w:pPr>
        <w:pStyle w:val="Ttulo3"/>
        <w:numPr>
          <w:ilvl w:val="1"/>
          <w:numId w:val="1"/>
        </w:numPr>
        <w:spacing w:before="0"/>
        <w:ind w:left="567" w:hanging="567"/>
        <w:jc w:val="both"/>
        <w:rPr>
          <w:rFonts w:ascii="Arial" w:hAnsi="Arial" w:cs="Arial"/>
          <w:color w:val="auto"/>
          <w:sz w:val="23"/>
          <w:szCs w:val="23"/>
          <w:lang w:val="es-CO"/>
        </w:rPr>
      </w:pPr>
      <w:r w:rsidRPr="008771C2">
        <w:rPr>
          <w:rFonts w:ascii="Arial" w:hAnsi="Arial" w:cs="Arial"/>
          <w:color w:val="auto"/>
          <w:sz w:val="23"/>
          <w:szCs w:val="23"/>
          <w:lang w:val="es-CO"/>
        </w:rPr>
        <w:t xml:space="preserve">Línea Especial de Crédito </w:t>
      </w:r>
      <w:r w:rsidR="007D477B" w:rsidRPr="008771C2">
        <w:rPr>
          <w:rFonts w:ascii="Arial" w:hAnsi="Arial" w:cs="Arial"/>
          <w:color w:val="auto"/>
          <w:sz w:val="23"/>
          <w:szCs w:val="23"/>
          <w:lang w:val="es-CO"/>
        </w:rPr>
        <w:t>con Tasa Subsidiada</w:t>
      </w:r>
      <w:r w:rsidRPr="008771C2">
        <w:rPr>
          <w:rFonts w:ascii="Arial" w:hAnsi="Arial" w:cs="Arial"/>
          <w:color w:val="auto"/>
          <w:sz w:val="23"/>
          <w:szCs w:val="23"/>
          <w:lang w:val="es-CO"/>
        </w:rPr>
        <w:t>– (LEC)</w:t>
      </w:r>
      <w:bookmarkEnd w:id="20"/>
    </w:p>
    <w:p w:rsidR="00A5414B" w:rsidRPr="008771C2" w:rsidRDefault="00A5414B" w:rsidP="001E574D">
      <w:pPr>
        <w:spacing w:after="0"/>
        <w:jc w:val="both"/>
        <w:rPr>
          <w:rFonts w:ascii="Arial" w:hAnsi="Arial" w:cs="Arial"/>
          <w:sz w:val="23"/>
          <w:szCs w:val="23"/>
        </w:rPr>
      </w:pPr>
    </w:p>
    <w:p w:rsidR="00A5148B" w:rsidRPr="008771C2" w:rsidRDefault="00A5414B">
      <w:pPr>
        <w:spacing w:after="0"/>
        <w:jc w:val="both"/>
        <w:rPr>
          <w:rFonts w:ascii="Arial" w:hAnsi="Arial" w:cs="Arial"/>
          <w:sz w:val="23"/>
          <w:szCs w:val="23"/>
        </w:rPr>
      </w:pPr>
      <w:r w:rsidRPr="008771C2">
        <w:rPr>
          <w:rFonts w:ascii="Arial" w:hAnsi="Arial" w:cs="Arial"/>
          <w:sz w:val="23"/>
          <w:szCs w:val="23"/>
        </w:rPr>
        <w:t>La Línea Especial de Crédito fue creada mediante la Ley 1133 de 2007</w:t>
      </w:r>
      <w:r w:rsidR="00D96A87">
        <w:rPr>
          <w:rFonts w:ascii="Arial" w:hAnsi="Arial" w:cs="Arial"/>
          <w:sz w:val="23"/>
          <w:szCs w:val="23"/>
        </w:rPr>
        <w:t>,</w:t>
      </w:r>
      <w:r w:rsidRPr="008771C2">
        <w:rPr>
          <w:rFonts w:ascii="Arial" w:hAnsi="Arial" w:cs="Arial"/>
          <w:sz w:val="23"/>
          <w:szCs w:val="23"/>
        </w:rPr>
        <w:t xml:space="preserve"> </w:t>
      </w:r>
      <w:r w:rsidR="00D96A87">
        <w:rPr>
          <w:rFonts w:ascii="Arial" w:hAnsi="Arial" w:cs="Arial"/>
          <w:sz w:val="23"/>
          <w:szCs w:val="23"/>
        </w:rPr>
        <w:t>l</w:t>
      </w:r>
      <w:r w:rsidRPr="008771C2">
        <w:rPr>
          <w:rFonts w:ascii="Arial" w:hAnsi="Arial" w:cs="Arial"/>
          <w:sz w:val="23"/>
          <w:szCs w:val="23"/>
        </w:rPr>
        <w:t xml:space="preserve">a </w:t>
      </w:r>
      <w:r w:rsidR="00D96A87">
        <w:rPr>
          <w:rFonts w:ascii="Arial" w:hAnsi="Arial" w:cs="Arial"/>
          <w:sz w:val="23"/>
          <w:szCs w:val="23"/>
        </w:rPr>
        <w:t xml:space="preserve">cual </w:t>
      </w:r>
      <w:r w:rsidRPr="008771C2">
        <w:rPr>
          <w:rFonts w:ascii="Arial" w:hAnsi="Arial" w:cs="Arial"/>
          <w:sz w:val="23"/>
          <w:szCs w:val="23"/>
        </w:rPr>
        <w:t xml:space="preserve">consiste en el otorgamiento de un subsidio </w:t>
      </w:r>
      <w:r w:rsidR="007D477B" w:rsidRPr="008771C2">
        <w:rPr>
          <w:rFonts w:ascii="Arial" w:hAnsi="Arial" w:cs="Arial"/>
          <w:sz w:val="23"/>
          <w:szCs w:val="23"/>
        </w:rPr>
        <w:t xml:space="preserve">a la tasa </w:t>
      </w:r>
      <w:r w:rsidR="00766B2C" w:rsidRPr="008771C2">
        <w:rPr>
          <w:rFonts w:ascii="Arial" w:hAnsi="Arial" w:cs="Arial"/>
          <w:sz w:val="23"/>
          <w:szCs w:val="23"/>
        </w:rPr>
        <w:t xml:space="preserve">de interés de créditos </w:t>
      </w:r>
      <w:r w:rsidR="00766B2C" w:rsidRPr="008771C2">
        <w:rPr>
          <w:rFonts w:ascii="Arial" w:hAnsi="Arial" w:cs="Arial"/>
          <w:sz w:val="23"/>
          <w:szCs w:val="23"/>
        </w:rPr>
        <w:lastRenderedPageBreak/>
        <w:t xml:space="preserve">otorgados </w:t>
      </w:r>
      <w:r w:rsidRPr="008771C2">
        <w:rPr>
          <w:rFonts w:ascii="Arial" w:hAnsi="Arial" w:cs="Arial"/>
          <w:sz w:val="23"/>
          <w:szCs w:val="23"/>
        </w:rPr>
        <w:t xml:space="preserve">a través de </w:t>
      </w:r>
      <w:r w:rsidR="00766B2C" w:rsidRPr="008771C2">
        <w:rPr>
          <w:rFonts w:ascii="Arial" w:hAnsi="Arial" w:cs="Arial"/>
          <w:sz w:val="23"/>
          <w:szCs w:val="23"/>
        </w:rPr>
        <w:t>entidades financieras</w:t>
      </w:r>
      <w:r w:rsidRPr="008771C2">
        <w:rPr>
          <w:rFonts w:ascii="Arial" w:hAnsi="Arial" w:cs="Arial"/>
          <w:sz w:val="23"/>
          <w:szCs w:val="23"/>
        </w:rPr>
        <w:t xml:space="preserve"> </w:t>
      </w:r>
      <w:r w:rsidR="00D96A87">
        <w:rPr>
          <w:rFonts w:ascii="Arial" w:hAnsi="Arial" w:cs="Arial"/>
          <w:sz w:val="23"/>
          <w:szCs w:val="23"/>
        </w:rPr>
        <w:t xml:space="preserve">y cooperativas </w:t>
      </w:r>
      <w:r w:rsidR="00766B2C" w:rsidRPr="008771C2">
        <w:rPr>
          <w:rFonts w:ascii="Arial" w:hAnsi="Arial" w:cs="Arial"/>
          <w:sz w:val="23"/>
          <w:szCs w:val="23"/>
        </w:rPr>
        <w:t xml:space="preserve">que forman parte del Sistema Nacional de Crédito Agropecuario y que son </w:t>
      </w:r>
      <w:r w:rsidRPr="008771C2">
        <w:rPr>
          <w:rFonts w:ascii="Arial" w:hAnsi="Arial" w:cs="Arial"/>
          <w:sz w:val="23"/>
          <w:szCs w:val="23"/>
        </w:rPr>
        <w:t>vigilados por la Superintendencia Financiera de Colombia</w:t>
      </w:r>
      <w:r w:rsidR="00D96A87">
        <w:rPr>
          <w:rFonts w:ascii="Arial" w:hAnsi="Arial" w:cs="Arial"/>
          <w:sz w:val="23"/>
          <w:szCs w:val="23"/>
        </w:rPr>
        <w:t xml:space="preserve"> y por la Superintendencia de Economía Solidaria respectivamente</w:t>
      </w:r>
      <w:r w:rsidRPr="008771C2">
        <w:rPr>
          <w:rFonts w:ascii="Arial" w:hAnsi="Arial" w:cs="Arial"/>
          <w:sz w:val="23"/>
          <w:szCs w:val="23"/>
        </w:rPr>
        <w:t xml:space="preserve">, </w:t>
      </w:r>
      <w:r w:rsidR="00D96A87">
        <w:rPr>
          <w:rFonts w:ascii="Arial" w:hAnsi="Arial" w:cs="Arial"/>
          <w:sz w:val="23"/>
          <w:szCs w:val="23"/>
        </w:rPr>
        <w:t xml:space="preserve">con el </w:t>
      </w:r>
      <w:r w:rsidRPr="008771C2">
        <w:rPr>
          <w:rFonts w:ascii="Arial" w:hAnsi="Arial" w:cs="Arial"/>
          <w:sz w:val="23"/>
          <w:szCs w:val="23"/>
        </w:rPr>
        <w:t xml:space="preserve">fin de permitir que el productor acceda a menores tasas de interés respecto de las que ofrece </w:t>
      </w:r>
      <w:r w:rsidR="00766B2C" w:rsidRPr="008771C2">
        <w:rPr>
          <w:rFonts w:ascii="Arial" w:hAnsi="Arial" w:cs="Arial"/>
          <w:sz w:val="23"/>
          <w:szCs w:val="23"/>
        </w:rPr>
        <w:t>los intermediarios financieros</w:t>
      </w:r>
      <w:r w:rsidRPr="008771C2">
        <w:rPr>
          <w:rFonts w:ascii="Arial" w:hAnsi="Arial" w:cs="Arial"/>
          <w:sz w:val="23"/>
          <w:szCs w:val="23"/>
        </w:rPr>
        <w:t xml:space="preserve"> en condiciones ordinarias. </w:t>
      </w:r>
    </w:p>
    <w:p w:rsidR="00F77F63" w:rsidRDefault="00F77F63">
      <w:pPr>
        <w:spacing w:after="0"/>
        <w:jc w:val="both"/>
        <w:rPr>
          <w:rFonts w:ascii="Arial" w:hAnsi="Arial" w:cs="Arial"/>
          <w:sz w:val="23"/>
          <w:szCs w:val="23"/>
        </w:rPr>
      </w:pPr>
    </w:p>
    <w:p w:rsidR="0025643D" w:rsidRDefault="0025643D">
      <w:pPr>
        <w:spacing w:after="0"/>
        <w:jc w:val="both"/>
        <w:rPr>
          <w:rFonts w:ascii="Arial" w:hAnsi="Arial" w:cs="Arial"/>
          <w:sz w:val="23"/>
          <w:szCs w:val="23"/>
        </w:rPr>
      </w:pPr>
      <w:r>
        <w:rPr>
          <w:rFonts w:ascii="Arial" w:hAnsi="Arial" w:cs="Arial"/>
          <w:sz w:val="23"/>
          <w:szCs w:val="23"/>
        </w:rPr>
        <w:t xml:space="preserve">De acuerdo a lo establecido por la CNCA en la Resolución No 3 de 2016, por medio de la LEC se pueden financiar las actividades que el MADR defina dentro de su política </w:t>
      </w:r>
      <w:r w:rsidR="00B91AE1">
        <w:rPr>
          <w:rFonts w:ascii="Arial" w:hAnsi="Arial" w:cs="Arial"/>
          <w:sz w:val="23"/>
          <w:szCs w:val="23"/>
        </w:rPr>
        <w:t>al sector agropecuario, para la ejecución de la LEC 2016 se definieron dos segmentos que se detallan a continuación incluyendo las actividades financiables (rubro o destino de crédito) para cada una:</w:t>
      </w:r>
    </w:p>
    <w:p w:rsidR="00B91AE1" w:rsidRDefault="00B91AE1">
      <w:pPr>
        <w:spacing w:after="0"/>
        <w:jc w:val="both"/>
        <w:rPr>
          <w:rFonts w:ascii="Arial" w:hAnsi="Arial" w:cs="Arial"/>
          <w:sz w:val="23"/>
          <w:szCs w:val="23"/>
        </w:rPr>
      </w:pPr>
    </w:p>
    <w:p w:rsidR="00C52C14" w:rsidRPr="00AA1DB8" w:rsidRDefault="00AA1DB8" w:rsidP="00C52C14">
      <w:pPr>
        <w:pStyle w:val="Prrafodelista"/>
        <w:numPr>
          <w:ilvl w:val="0"/>
          <w:numId w:val="28"/>
        </w:numPr>
        <w:jc w:val="both"/>
        <w:rPr>
          <w:rFonts w:ascii="Arial" w:hAnsi="Arial" w:cs="Arial"/>
          <w:b/>
          <w:sz w:val="23"/>
          <w:szCs w:val="23"/>
        </w:rPr>
      </w:pPr>
      <w:r w:rsidRPr="00AA1DB8">
        <w:rPr>
          <w:rFonts w:ascii="Arial" w:hAnsi="Arial" w:cs="Arial"/>
          <w:b/>
          <w:sz w:val="23"/>
          <w:szCs w:val="23"/>
        </w:rPr>
        <w:t xml:space="preserve">LEC Plan Colombia </w:t>
      </w:r>
      <w:proofErr w:type="spellStart"/>
      <w:r w:rsidRPr="00AA1DB8">
        <w:rPr>
          <w:rFonts w:ascii="Arial" w:hAnsi="Arial" w:cs="Arial"/>
          <w:b/>
          <w:sz w:val="23"/>
          <w:szCs w:val="23"/>
        </w:rPr>
        <w:t>Siembra</w:t>
      </w:r>
      <w:proofErr w:type="spellEnd"/>
    </w:p>
    <w:p w:rsidR="00C52C14" w:rsidRPr="00C52C14" w:rsidRDefault="00C52C14" w:rsidP="00C52C14">
      <w:pPr>
        <w:pStyle w:val="Prrafodelista"/>
        <w:ind w:left="360"/>
        <w:jc w:val="both"/>
        <w:rPr>
          <w:rFonts w:ascii="Arial" w:hAnsi="Arial" w:cs="Arial"/>
          <w:sz w:val="23"/>
          <w:szCs w:val="23"/>
        </w:rPr>
      </w:pPr>
    </w:p>
    <w:p w:rsidR="00B91AE1" w:rsidRPr="000512DB" w:rsidRDefault="00B91AE1" w:rsidP="00D73617">
      <w:pPr>
        <w:jc w:val="both"/>
        <w:rPr>
          <w:rFonts w:ascii="Arial" w:hAnsi="Arial" w:cs="Arial"/>
          <w:kern w:val="3"/>
          <w:sz w:val="23"/>
          <w:szCs w:val="23"/>
        </w:rPr>
      </w:pPr>
      <w:r w:rsidRPr="00145E3B">
        <w:rPr>
          <w:rFonts w:ascii="Arial" w:hAnsi="Arial" w:cs="Arial"/>
          <w:kern w:val="3"/>
          <w:sz w:val="23"/>
          <w:szCs w:val="23"/>
        </w:rPr>
        <w:t xml:space="preserve">Corresponde a la LEC enmarcada dentro de la política del Gobierno Nacional para aumentar la oferta nacional y fomentar las exportaciones de los cultivos </w:t>
      </w:r>
      <w:r w:rsidR="00117616" w:rsidRPr="00145E3B">
        <w:rPr>
          <w:rFonts w:ascii="Arial" w:hAnsi="Arial" w:cs="Arial"/>
          <w:kern w:val="3"/>
          <w:sz w:val="23"/>
          <w:szCs w:val="23"/>
        </w:rPr>
        <w:t xml:space="preserve">de </w:t>
      </w:r>
      <w:r w:rsidRPr="00145E3B">
        <w:rPr>
          <w:rFonts w:ascii="Arial" w:hAnsi="Arial" w:cs="Arial"/>
          <w:b/>
          <w:kern w:val="3"/>
          <w:sz w:val="23"/>
          <w:szCs w:val="23"/>
        </w:rPr>
        <w:t>Maíz</w:t>
      </w:r>
      <w:r w:rsidR="0043708D" w:rsidRPr="00145E3B">
        <w:rPr>
          <w:rFonts w:ascii="Arial" w:hAnsi="Arial" w:cs="Arial"/>
          <w:b/>
          <w:kern w:val="3"/>
          <w:sz w:val="23"/>
          <w:szCs w:val="23"/>
        </w:rPr>
        <w:t xml:space="preserve"> amarillo tecnificado</w:t>
      </w:r>
      <w:r w:rsidRPr="00145E3B">
        <w:rPr>
          <w:rFonts w:ascii="Arial" w:hAnsi="Arial" w:cs="Arial"/>
          <w:b/>
          <w:kern w:val="3"/>
          <w:sz w:val="23"/>
          <w:szCs w:val="23"/>
        </w:rPr>
        <w:t>, soya,</w:t>
      </w:r>
      <w:r w:rsidR="002C3A00">
        <w:rPr>
          <w:rFonts w:ascii="Arial" w:hAnsi="Arial" w:cs="Arial"/>
          <w:b/>
          <w:kern w:val="3"/>
          <w:sz w:val="23"/>
          <w:szCs w:val="23"/>
        </w:rPr>
        <w:t xml:space="preserve"> cebada,</w:t>
      </w:r>
      <w:r w:rsidRPr="00145E3B">
        <w:rPr>
          <w:rFonts w:ascii="Arial" w:hAnsi="Arial" w:cs="Arial"/>
          <w:b/>
          <w:kern w:val="3"/>
          <w:sz w:val="23"/>
          <w:szCs w:val="23"/>
        </w:rPr>
        <w:t xml:space="preserve"> pasifloras (granadilla, maracuyá y </w:t>
      </w:r>
      <w:proofErr w:type="spellStart"/>
      <w:r w:rsidRPr="00145E3B">
        <w:rPr>
          <w:rFonts w:ascii="Arial" w:hAnsi="Arial" w:cs="Arial"/>
          <w:b/>
          <w:kern w:val="3"/>
          <w:sz w:val="23"/>
          <w:szCs w:val="23"/>
        </w:rPr>
        <w:t>gulupa</w:t>
      </w:r>
      <w:proofErr w:type="spellEnd"/>
      <w:r w:rsidR="000512DB">
        <w:rPr>
          <w:rFonts w:ascii="Arial" w:hAnsi="Arial" w:cs="Arial"/>
          <w:b/>
          <w:kern w:val="3"/>
          <w:sz w:val="23"/>
          <w:szCs w:val="23"/>
        </w:rPr>
        <w:t>), banano, uchuva, piña y arroz</w:t>
      </w:r>
      <w:r w:rsidR="000512DB">
        <w:rPr>
          <w:rFonts w:ascii="Arial" w:hAnsi="Arial" w:cs="Arial"/>
          <w:kern w:val="3"/>
          <w:sz w:val="23"/>
          <w:szCs w:val="23"/>
        </w:rPr>
        <w:t xml:space="preserve">, así como la financiación de la retención de vientres bovinos y bufalinos. </w:t>
      </w:r>
    </w:p>
    <w:p w:rsidR="002F51CA" w:rsidRDefault="002F51CA" w:rsidP="00D73617">
      <w:pPr>
        <w:jc w:val="both"/>
        <w:rPr>
          <w:rFonts w:ascii="Arial" w:hAnsi="Arial" w:cs="Arial"/>
          <w:kern w:val="3"/>
          <w:sz w:val="23"/>
          <w:szCs w:val="23"/>
        </w:rPr>
      </w:pPr>
      <w:r>
        <w:rPr>
          <w:rFonts w:ascii="Arial" w:hAnsi="Arial" w:cs="Arial"/>
          <w:kern w:val="3"/>
          <w:sz w:val="23"/>
          <w:szCs w:val="23"/>
        </w:rPr>
        <w:t>Los créditos para financiar la siembra de los anteriores cultivos</w:t>
      </w:r>
      <w:r w:rsidR="000512DB">
        <w:rPr>
          <w:rFonts w:ascii="Arial" w:hAnsi="Arial" w:cs="Arial"/>
          <w:kern w:val="3"/>
          <w:sz w:val="23"/>
          <w:szCs w:val="23"/>
        </w:rPr>
        <w:t xml:space="preserve"> y la retención de vientres bovinos y bufalinos,</w:t>
      </w:r>
      <w:r>
        <w:rPr>
          <w:rFonts w:ascii="Arial" w:hAnsi="Arial" w:cs="Arial"/>
          <w:kern w:val="3"/>
          <w:sz w:val="23"/>
          <w:szCs w:val="23"/>
        </w:rPr>
        <w:t xml:space="preserve"> tendrán condiciones especiales y subsidio de tasa en los términos establecidos en el artículo 5 de la Resolución No 6 de 2016 de la CNCA.</w:t>
      </w:r>
    </w:p>
    <w:p w:rsidR="002F51CA" w:rsidRDefault="002F51CA" w:rsidP="00D73617">
      <w:pPr>
        <w:jc w:val="both"/>
        <w:rPr>
          <w:rFonts w:ascii="Arial" w:hAnsi="Arial" w:cs="Arial"/>
          <w:kern w:val="3"/>
          <w:sz w:val="23"/>
          <w:szCs w:val="23"/>
        </w:rPr>
      </w:pPr>
      <w:r>
        <w:rPr>
          <w:rFonts w:ascii="Arial" w:hAnsi="Arial" w:cs="Arial"/>
          <w:kern w:val="3"/>
          <w:sz w:val="23"/>
          <w:szCs w:val="23"/>
        </w:rPr>
        <w:t>Teniendo en cuenta los mapas de zonificación para algunas cadenas productivas con alto potencial de des</w:t>
      </w:r>
      <w:r w:rsidR="007B5FB6">
        <w:rPr>
          <w:rFonts w:ascii="Arial" w:hAnsi="Arial" w:cs="Arial"/>
          <w:kern w:val="3"/>
          <w:sz w:val="23"/>
          <w:szCs w:val="23"/>
        </w:rPr>
        <w:t>arrollo en Colombia</w:t>
      </w:r>
      <w:r w:rsidR="00AB5650">
        <w:rPr>
          <w:rFonts w:ascii="Arial" w:hAnsi="Arial" w:cs="Arial"/>
          <w:kern w:val="3"/>
          <w:sz w:val="23"/>
          <w:szCs w:val="23"/>
        </w:rPr>
        <w:t>,</w:t>
      </w:r>
      <w:r w:rsidR="007B5FB6">
        <w:rPr>
          <w:rFonts w:ascii="Arial" w:hAnsi="Arial" w:cs="Arial"/>
          <w:kern w:val="3"/>
          <w:sz w:val="23"/>
          <w:szCs w:val="23"/>
        </w:rPr>
        <w:t xml:space="preserve"> definido</w:t>
      </w:r>
      <w:r w:rsidR="00AB5650">
        <w:rPr>
          <w:rFonts w:ascii="Arial" w:hAnsi="Arial" w:cs="Arial"/>
          <w:kern w:val="3"/>
          <w:sz w:val="23"/>
          <w:szCs w:val="23"/>
        </w:rPr>
        <w:t>s</w:t>
      </w:r>
      <w:r>
        <w:rPr>
          <w:rFonts w:ascii="Arial" w:hAnsi="Arial" w:cs="Arial"/>
          <w:kern w:val="3"/>
          <w:sz w:val="23"/>
          <w:szCs w:val="23"/>
        </w:rPr>
        <w:t xml:space="preserve"> por la UPRA, para el otorgamiento del subsidio se deberá tener en cuenta la aptitud por municipio que se detalla en el documento anexo al presente plan operativo denominado “Aptitud </w:t>
      </w:r>
      <w:r w:rsidRPr="00145E3B">
        <w:rPr>
          <w:rFonts w:ascii="Arial" w:hAnsi="Arial" w:cs="Arial"/>
          <w:kern w:val="3"/>
          <w:sz w:val="23"/>
          <w:szCs w:val="23"/>
        </w:rPr>
        <w:t>Agrícola de los Municipios de Colombia” para los cultivos</w:t>
      </w:r>
      <w:r w:rsidR="00117616" w:rsidRPr="00145E3B">
        <w:rPr>
          <w:rFonts w:ascii="Arial" w:hAnsi="Arial" w:cs="Arial"/>
          <w:kern w:val="3"/>
          <w:sz w:val="23"/>
          <w:szCs w:val="23"/>
        </w:rPr>
        <w:t xml:space="preserve"> de </w:t>
      </w:r>
      <w:r w:rsidRPr="00145E3B">
        <w:rPr>
          <w:rFonts w:ascii="Arial" w:hAnsi="Arial" w:cs="Arial"/>
          <w:kern w:val="3"/>
          <w:sz w:val="23"/>
          <w:szCs w:val="23"/>
        </w:rPr>
        <w:t>Maíz</w:t>
      </w:r>
      <w:r w:rsidR="00134238">
        <w:rPr>
          <w:rFonts w:ascii="Arial" w:hAnsi="Arial" w:cs="Arial"/>
          <w:kern w:val="3"/>
          <w:sz w:val="23"/>
          <w:szCs w:val="23"/>
        </w:rPr>
        <w:t xml:space="preserve"> clima cálido</w:t>
      </w:r>
      <w:r w:rsidR="00117616" w:rsidRPr="00145E3B">
        <w:rPr>
          <w:rFonts w:ascii="Arial" w:hAnsi="Arial" w:cs="Arial"/>
          <w:kern w:val="3"/>
          <w:sz w:val="23"/>
          <w:szCs w:val="23"/>
        </w:rPr>
        <w:t xml:space="preserve"> y </w:t>
      </w:r>
      <w:r w:rsidRPr="00145E3B">
        <w:rPr>
          <w:rFonts w:ascii="Arial" w:hAnsi="Arial" w:cs="Arial"/>
          <w:kern w:val="3"/>
          <w:sz w:val="23"/>
          <w:szCs w:val="23"/>
        </w:rPr>
        <w:t>Arroz</w:t>
      </w:r>
      <w:r w:rsidR="00134238">
        <w:rPr>
          <w:rFonts w:ascii="Arial" w:hAnsi="Arial" w:cs="Arial"/>
          <w:kern w:val="3"/>
          <w:sz w:val="23"/>
          <w:szCs w:val="23"/>
        </w:rPr>
        <w:t>, contemplando los alcances y aclaraciones dadas por la UPRA.</w:t>
      </w:r>
    </w:p>
    <w:p w:rsidR="00F66771" w:rsidRDefault="002F51CA" w:rsidP="00D73617">
      <w:pPr>
        <w:jc w:val="both"/>
        <w:rPr>
          <w:rFonts w:ascii="Arial" w:hAnsi="Arial" w:cs="Arial"/>
          <w:kern w:val="3"/>
          <w:sz w:val="23"/>
          <w:szCs w:val="23"/>
        </w:rPr>
      </w:pPr>
      <w:r>
        <w:rPr>
          <w:rFonts w:ascii="Arial" w:hAnsi="Arial" w:cs="Arial"/>
          <w:kern w:val="3"/>
          <w:sz w:val="23"/>
          <w:szCs w:val="23"/>
        </w:rPr>
        <w:t>Para el otorgamiento del subsidio</w:t>
      </w:r>
      <w:r w:rsidR="00F66771">
        <w:rPr>
          <w:rFonts w:ascii="Arial" w:hAnsi="Arial" w:cs="Arial"/>
          <w:kern w:val="3"/>
          <w:sz w:val="23"/>
          <w:szCs w:val="23"/>
        </w:rPr>
        <w:t>, la totalidad de las actividades financiables (rubro o destino de crédito) de cada obligación de crédito, deben estar contempladas en las descritas para Colombia Siembra.</w:t>
      </w:r>
    </w:p>
    <w:p w:rsidR="000512DB" w:rsidRDefault="000512DB" w:rsidP="000512DB">
      <w:pPr>
        <w:jc w:val="both"/>
        <w:rPr>
          <w:rFonts w:ascii="Arial" w:hAnsi="Arial" w:cs="Arial"/>
          <w:sz w:val="23"/>
          <w:szCs w:val="23"/>
        </w:rPr>
      </w:pPr>
      <w:r>
        <w:rPr>
          <w:rFonts w:ascii="Arial" w:hAnsi="Arial" w:cs="Arial"/>
          <w:sz w:val="23"/>
          <w:szCs w:val="23"/>
        </w:rPr>
        <w:t>Para efectos de la asignación de presupuesto y teniendo en cuenta las condiciones especiales de la actividad financiable, dentro de LEC Colombia Siembra se tendrá la siguiente clasificación:</w:t>
      </w:r>
    </w:p>
    <w:p w:rsidR="000512DB" w:rsidRDefault="000512DB" w:rsidP="000512DB">
      <w:pPr>
        <w:pStyle w:val="Prrafodelista"/>
        <w:numPr>
          <w:ilvl w:val="0"/>
          <w:numId w:val="29"/>
        </w:numPr>
        <w:jc w:val="both"/>
        <w:rPr>
          <w:rFonts w:ascii="Arial" w:hAnsi="Arial" w:cs="Arial"/>
          <w:sz w:val="23"/>
          <w:szCs w:val="23"/>
          <w:lang w:val="es-CO"/>
        </w:rPr>
      </w:pPr>
      <w:r>
        <w:rPr>
          <w:rFonts w:ascii="Arial" w:hAnsi="Arial" w:cs="Arial"/>
          <w:sz w:val="23"/>
          <w:szCs w:val="23"/>
          <w:lang w:val="es-CO"/>
        </w:rPr>
        <w:t>LEC Colombia Siembra General</w:t>
      </w:r>
      <w:r w:rsidRPr="0012165A">
        <w:rPr>
          <w:rFonts w:ascii="Arial" w:hAnsi="Arial" w:cs="Arial"/>
          <w:sz w:val="23"/>
          <w:szCs w:val="23"/>
          <w:lang w:val="es-CO"/>
        </w:rPr>
        <w:t>: condiciones de la financiación de acuerdo a lo establecido para el respectivo cultivo en el Manual de Servicios de FINAGRO.</w:t>
      </w:r>
    </w:p>
    <w:p w:rsidR="000512DB" w:rsidRPr="00DE4EEB" w:rsidRDefault="000512DB" w:rsidP="000512DB">
      <w:pPr>
        <w:pStyle w:val="Prrafodelista"/>
        <w:numPr>
          <w:ilvl w:val="0"/>
          <w:numId w:val="29"/>
        </w:numPr>
        <w:jc w:val="both"/>
        <w:rPr>
          <w:rFonts w:ascii="Arial" w:hAnsi="Arial" w:cs="Arial"/>
          <w:sz w:val="23"/>
          <w:szCs w:val="23"/>
          <w:lang w:val="es-CO"/>
        </w:rPr>
      </w:pPr>
      <w:r>
        <w:rPr>
          <w:rFonts w:ascii="Arial" w:hAnsi="Arial" w:cs="Arial"/>
          <w:sz w:val="23"/>
          <w:szCs w:val="23"/>
          <w:lang w:val="es-CO"/>
        </w:rPr>
        <w:lastRenderedPageBreak/>
        <w:t xml:space="preserve">Retención de Vientres: </w:t>
      </w:r>
      <w:r w:rsidRPr="0012165A">
        <w:rPr>
          <w:rFonts w:ascii="Arial" w:hAnsi="Arial" w:cs="Arial"/>
          <w:sz w:val="23"/>
          <w:szCs w:val="23"/>
          <w:lang w:val="es-CO"/>
        </w:rPr>
        <w:t>tendrá una financiación máxima por vientre de $2.000.000, un valor máximo de crédito por beneficiario para mediano</w:t>
      </w:r>
      <w:r>
        <w:rPr>
          <w:rFonts w:ascii="Arial" w:hAnsi="Arial" w:cs="Arial"/>
          <w:sz w:val="23"/>
          <w:szCs w:val="23"/>
          <w:lang w:val="es-CO"/>
        </w:rPr>
        <w:t xml:space="preserve"> y grande</w:t>
      </w:r>
      <w:r w:rsidRPr="0012165A">
        <w:rPr>
          <w:rFonts w:ascii="Arial" w:hAnsi="Arial" w:cs="Arial"/>
          <w:sz w:val="23"/>
          <w:szCs w:val="23"/>
          <w:lang w:val="es-CO"/>
        </w:rPr>
        <w:t xml:space="preserve"> productor de hasta $500.000.000 sin importar el número de desembolsos, p</w:t>
      </w:r>
      <w:r>
        <w:rPr>
          <w:rFonts w:ascii="Arial" w:hAnsi="Arial" w:cs="Arial"/>
          <w:sz w:val="23"/>
          <w:szCs w:val="23"/>
          <w:lang w:val="es-CO"/>
        </w:rPr>
        <w:t xml:space="preserve">lazo del crédito de 7 años incluyendo </w:t>
      </w:r>
      <w:r w:rsidRPr="0012165A">
        <w:rPr>
          <w:rFonts w:ascii="Arial" w:hAnsi="Arial" w:cs="Arial"/>
          <w:sz w:val="23"/>
          <w:szCs w:val="23"/>
          <w:lang w:val="es-CO"/>
        </w:rPr>
        <w:t xml:space="preserve"> 3 años de periodo de gracia; las demás condiciones serán las establecidas en el Manual de Servicios de FINAGRO.</w:t>
      </w:r>
      <w:r>
        <w:rPr>
          <w:rFonts w:ascii="Arial" w:hAnsi="Arial" w:cs="Arial"/>
          <w:sz w:val="23"/>
          <w:szCs w:val="23"/>
          <w:lang w:val="es-CO"/>
        </w:rPr>
        <w:t xml:space="preserve"> </w:t>
      </w:r>
    </w:p>
    <w:p w:rsidR="000512DB" w:rsidRDefault="000512DB" w:rsidP="00D73617">
      <w:pPr>
        <w:jc w:val="both"/>
        <w:rPr>
          <w:rFonts w:ascii="Arial" w:hAnsi="Arial" w:cs="Arial"/>
          <w:kern w:val="3"/>
          <w:sz w:val="23"/>
          <w:szCs w:val="23"/>
        </w:rPr>
      </w:pPr>
    </w:p>
    <w:p w:rsidR="000512DB" w:rsidRDefault="000512DB" w:rsidP="00D73617">
      <w:pPr>
        <w:jc w:val="both"/>
        <w:rPr>
          <w:rFonts w:ascii="Arial" w:hAnsi="Arial" w:cs="Arial"/>
          <w:kern w:val="3"/>
          <w:sz w:val="23"/>
          <w:szCs w:val="23"/>
        </w:rPr>
      </w:pPr>
    </w:p>
    <w:p w:rsidR="0025643D" w:rsidRPr="00AA1DB8" w:rsidRDefault="00AA1DB8" w:rsidP="00117616">
      <w:pPr>
        <w:pStyle w:val="Prrafodelista"/>
        <w:numPr>
          <w:ilvl w:val="0"/>
          <w:numId w:val="28"/>
        </w:numPr>
        <w:jc w:val="both"/>
        <w:rPr>
          <w:rFonts w:ascii="Arial" w:hAnsi="Arial" w:cs="Arial"/>
          <w:b/>
          <w:sz w:val="23"/>
          <w:szCs w:val="23"/>
        </w:rPr>
      </w:pPr>
      <w:r w:rsidRPr="00AA1DB8">
        <w:rPr>
          <w:rFonts w:ascii="Arial" w:hAnsi="Arial" w:cs="Arial"/>
          <w:b/>
          <w:sz w:val="23"/>
          <w:szCs w:val="23"/>
        </w:rPr>
        <w:t>LEC General</w:t>
      </w:r>
    </w:p>
    <w:p w:rsidR="00331C43" w:rsidRDefault="00331C43" w:rsidP="00D73617">
      <w:pPr>
        <w:jc w:val="both"/>
        <w:rPr>
          <w:rFonts w:ascii="Arial" w:hAnsi="Arial" w:cs="Arial"/>
          <w:sz w:val="23"/>
          <w:szCs w:val="23"/>
        </w:rPr>
      </w:pPr>
    </w:p>
    <w:p w:rsidR="00F66771" w:rsidRDefault="00F66771" w:rsidP="00AA1DB8">
      <w:pPr>
        <w:jc w:val="both"/>
        <w:rPr>
          <w:rFonts w:ascii="Arial" w:hAnsi="Arial" w:cs="Arial"/>
          <w:color w:val="FF0000"/>
          <w:sz w:val="23"/>
          <w:szCs w:val="23"/>
        </w:rPr>
      </w:pPr>
      <w:r>
        <w:rPr>
          <w:rFonts w:ascii="Arial" w:hAnsi="Arial" w:cs="Arial"/>
          <w:sz w:val="23"/>
          <w:szCs w:val="23"/>
        </w:rPr>
        <w:t>A través de la LEC general se podrán financiar la siembra de cultivos de ciclo corto, frutales que no tengan acceso a ICR y la renovación por zoca del café, actividades (rubro o destino de crédito) que se detallan a continuación:</w:t>
      </w:r>
      <w:r w:rsidR="00AA1DB8" w:rsidRPr="000F354E">
        <w:rPr>
          <w:rFonts w:ascii="Arial" w:hAnsi="Arial" w:cs="Arial"/>
          <w:color w:val="FF0000"/>
          <w:sz w:val="23"/>
          <w:szCs w:val="23"/>
        </w:rPr>
        <w:t xml:space="preserve"> </w:t>
      </w:r>
    </w:p>
    <w:p w:rsidR="00AA1DB8" w:rsidRDefault="00AA1DB8" w:rsidP="00AA1DB8">
      <w:pPr>
        <w:jc w:val="both"/>
        <w:rPr>
          <w:rFonts w:ascii="Arial" w:hAnsi="Arial" w:cs="Arial"/>
          <w:color w:val="FF0000"/>
          <w:sz w:val="23"/>
          <w:szCs w:val="23"/>
        </w:rPr>
      </w:pPr>
    </w:p>
    <w:tbl>
      <w:tblPr>
        <w:tblW w:w="82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632"/>
        <w:gridCol w:w="1644"/>
        <w:gridCol w:w="2409"/>
        <w:gridCol w:w="2515"/>
      </w:tblGrid>
      <w:tr w:rsidR="00AA1DB8" w:rsidRPr="00AA1DB8" w:rsidTr="00AA1DB8">
        <w:trPr>
          <w:trHeight w:val="300"/>
        </w:trPr>
        <w:tc>
          <w:tcPr>
            <w:tcW w:w="1632"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Trigo</w:t>
            </w:r>
          </w:p>
        </w:tc>
        <w:tc>
          <w:tcPr>
            <w:tcW w:w="1644"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Repollo</w:t>
            </w:r>
          </w:p>
        </w:tc>
        <w:tc>
          <w:tcPr>
            <w:tcW w:w="2409"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Papaya</w:t>
            </w:r>
          </w:p>
        </w:tc>
        <w:tc>
          <w:tcPr>
            <w:tcW w:w="2515"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18"/>
                <w:szCs w:val="18"/>
                <w:lang w:eastAsia="es-CO"/>
              </w:rPr>
            </w:pPr>
            <w:r w:rsidRPr="00AA1DB8">
              <w:rPr>
                <w:rFonts w:ascii="Arial" w:eastAsia="Times New Roman" w:hAnsi="Arial" w:cs="Arial"/>
                <w:color w:val="000000"/>
                <w:sz w:val="18"/>
                <w:szCs w:val="18"/>
                <w:lang w:eastAsia="es-CO"/>
              </w:rPr>
              <w:t>Arracacha</w:t>
            </w:r>
          </w:p>
        </w:tc>
      </w:tr>
      <w:tr w:rsidR="00AA1DB8" w:rsidRPr="00AA1DB8" w:rsidTr="00AA1DB8">
        <w:trPr>
          <w:trHeight w:val="300"/>
        </w:trPr>
        <w:tc>
          <w:tcPr>
            <w:tcW w:w="1632"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Ají</w:t>
            </w:r>
          </w:p>
        </w:tc>
        <w:tc>
          <w:tcPr>
            <w:tcW w:w="1644"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Tomate</w:t>
            </w:r>
          </w:p>
        </w:tc>
        <w:tc>
          <w:tcPr>
            <w:tcW w:w="2409"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Tomate de árbol</w:t>
            </w:r>
          </w:p>
        </w:tc>
        <w:tc>
          <w:tcPr>
            <w:tcW w:w="2515"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18"/>
                <w:szCs w:val="18"/>
                <w:lang w:eastAsia="es-CO"/>
              </w:rPr>
            </w:pPr>
            <w:r w:rsidRPr="00AA1DB8">
              <w:rPr>
                <w:rFonts w:ascii="Arial" w:eastAsia="Times New Roman" w:hAnsi="Arial" w:cs="Arial"/>
                <w:color w:val="000000"/>
                <w:sz w:val="18"/>
                <w:szCs w:val="18"/>
                <w:lang w:eastAsia="es-CO"/>
              </w:rPr>
              <w:t>Champiñones</w:t>
            </w:r>
          </w:p>
        </w:tc>
      </w:tr>
      <w:tr w:rsidR="00AA1DB8" w:rsidRPr="00AA1DB8" w:rsidTr="00AA1DB8">
        <w:trPr>
          <w:trHeight w:val="300"/>
        </w:trPr>
        <w:tc>
          <w:tcPr>
            <w:tcW w:w="1632"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Ajo</w:t>
            </w:r>
          </w:p>
        </w:tc>
        <w:tc>
          <w:tcPr>
            <w:tcW w:w="1644"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Zanahoria</w:t>
            </w:r>
          </w:p>
        </w:tc>
        <w:tc>
          <w:tcPr>
            <w:tcW w:w="2409"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proofErr w:type="spellStart"/>
            <w:r w:rsidRPr="00AA1DB8">
              <w:rPr>
                <w:rFonts w:ascii="Arial" w:eastAsia="Times New Roman" w:hAnsi="Arial" w:cs="Arial"/>
                <w:color w:val="000000"/>
                <w:sz w:val="20"/>
                <w:szCs w:val="20"/>
                <w:lang w:eastAsia="es-CO"/>
              </w:rPr>
              <w:t>Feijoa</w:t>
            </w:r>
            <w:proofErr w:type="spellEnd"/>
          </w:p>
        </w:tc>
        <w:tc>
          <w:tcPr>
            <w:tcW w:w="2515"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18"/>
                <w:szCs w:val="18"/>
                <w:lang w:eastAsia="es-CO"/>
              </w:rPr>
            </w:pPr>
            <w:r w:rsidRPr="00AA1DB8">
              <w:rPr>
                <w:rFonts w:ascii="Arial" w:eastAsia="Times New Roman" w:hAnsi="Arial" w:cs="Arial"/>
                <w:color w:val="000000"/>
                <w:sz w:val="18"/>
                <w:szCs w:val="18"/>
                <w:lang w:eastAsia="es-CO"/>
              </w:rPr>
              <w:t xml:space="preserve">Estropajo </w:t>
            </w:r>
          </w:p>
        </w:tc>
      </w:tr>
      <w:tr w:rsidR="00AA1DB8" w:rsidRPr="00AA1DB8" w:rsidTr="00AA1DB8">
        <w:trPr>
          <w:trHeight w:val="300"/>
        </w:trPr>
        <w:tc>
          <w:tcPr>
            <w:tcW w:w="1632"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Alcachofa</w:t>
            </w:r>
          </w:p>
        </w:tc>
        <w:tc>
          <w:tcPr>
            <w:tcW w:w="1644"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xml:space="preserve">Fresas </w:t>
            </w:r>
          </w:p>
        </w:tc>
        <w:tc>
          <w:tcPr>
            <w:tcW w:w="2409"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Marañón</w:t>
            </w:r>
          </w:p>
        </w:tc>
        <w:tc>
          <w:tcPr>
            <w:tcW w:w="2515" w:type="dxa"/>
            <w:shd w:val="clear" w:color="auto" w:fill="auto"/>
            <w:vAlign w:val="center"/>
            <w:hideMark/>
          </w:tcPr>
          <w:p w:rsidR="00AA1DB8" w:rsidRPr="00AA1DB8" w:rsidRDefault="007B0A4C" w:rsidP="007B0A4C">
            <w:pPr>
              <w:suppressAutoHyphens w:val="0"/>
              <w:autoSpaceDN/>
              <w:spacing w:after="0"/>
              <w:textAlignment w:val="auto"/>
              <w:rPr>
                <w:rFonts w:ascii="Arial" w:eastAsia="Times New Roman" w:hAnsi="Arial" w:cs="Arial"/>
                <w:color w:val="000000"/>
                <w:sz w:val="18"/>
                <w:szCs w:val="18"/>
                <w:lang w:eastAsia="es-CO"/>
              </w:rPr>
            </w:pPr>
            <w:r w:rsidRPr="00AA1DB8">
              <w:rPr>
                <w:rFonts w:ascii="Arial" w:eastAsia="Times New Roman" w:hAnsi="Arial" w:cs="Arial"/>
                <w:color w:val="000000"/>
                <w:sz w:val="20"/>
                <w:szCs w:val="20"/>
                <w:lang w:eastAsia="es-CO"/>
              </w:rPr>
              <w:t>Caña panelera</w:t>
            </w:r>
          </w:p>
        </w:tc>
      </w:tr>
      <w:tr w:rsidR="00AA1DB8" w:rsidRPr="00AA1DB8" w:rsidTr="00AA1DB8">
        <w:trPr>
          <w:trHeight w:val="510"/>
        </w:trPr>
        <w:tc>
          <w:tcPr>
            <w:tcW w:w="1632"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Arveja</w:t>
            </w:r>
          </w:p>
        </w:tc>
        <w:tc>
          <w:tcPr>
            <w:tcW w:w="1644" w:type="dxa"/>
            <w:shd w:val="clear" w:color="auto" w:fill="auto"/>
            <w:noWrap/>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xml:space="preserve">Melón </w:t>
            </w:r>
          </w:p>
        </w:tc>
        <w:tc>
          <w:tcPr>
            <w:tcW w:w="2409" w:type="dxa"/>
            <w:shd w:val="clear" w:color="auto" w:fill="auto"/>
            <w:vAlign w:val="center"/>
            <w:hideMark/>
          </w:tcPr>
          <w:p w:rsidR="00AA1DB8" w:rsidRPr="00AA1DB8" w:rsidRDefault="007C0437" w:rsidP="00AA1DB8">
            <w:pPr>
              <w:suppressAutoHyphens w:val="0"/>
              <w:autoSpaceDN/>
              <w:spacing w:after="0"/>
              <w:textAlignment w:val="auto"/>
              <w:rPr>
                <w:rFonts w:ascii="Arial" w:eastAsia="Times New Roman" w:hAnsi="Arial" w:cs="Arial"/>
                <w:color w:val="000000"/>
                <w:sz w:val="20"/>
                <w:szCs w:val="20"/>
                <w:lang w:eastAsia="es-CO"/>
              </w:rPr>
            </w:pPr>
            <w:r w:rsidRPr="007B0A4C">
              <w:rPr>
                <w:rFonts w:ascii="Arial" w:eastAsia="Times New Roman" w:hAnsi="Arial" w:cs="Arial"/>
                <w:color w:val="000000"/>
                <w:sz w:val="20"/>
                <w:szCs w:val="20"/>
                <w:lang w:eastAsia="es-CO"/>
              </w:rPr>
              <w:t>Maíz blanco</w:t>
            </w:r>
          </w:p>
        </w:tc>
        <w:tc>
          <w:tcPr>
            <w:tcW w:w="2515" w:type="dxa"/>
            <w:shd w:val="clear" w:color="auto" w:fill="auto"/>
            <w:vAlign w:val="center"/>
            <w:hideMark/>
          </w:tcPr>
          <w:p w:rsidR="00AA1DB8" w:rsidRPr="00AA1DB8" w:rsidRDefault="00AA1DB8" w:rsidP="00AA1DB8">
            <w:pPr>
              <w:suppressAutoHyphens w:val="0"/>
              <w:autoSpaceDN/>
              <w:spacing w:after="0"/>
              <w:textAlignment w:val="auto"/>
              <w:rPr>
                <w:rFonts w:ascii="Arial" w:eastAsia="Times New Roman" w:hAnsi="Arial" w:cs="Arial"/>
                <w:color w:val="000000"/>
                <w:sz w:val="18"/>
                <w:szCs w:val="18"/>
                <w:lang w:eastAsia="es-CO"/>
              </w:rPr>
            </w:pPr>
            <w:r w:rsidRPr="00AA1DB8">
              <w:rPr>
                <w:rFonts w:ascii="Arial" w:eastAsia="Times New Roman" w:hAnsi="Arial" w:cs="Arial"/>
                <w:color w:val="000000"/>
                <w:sz w:val="18"/>
                <w:szCs w:val="18"/>
                <w:lang w:eastAsia="es-CO"/>
              </w:rPr>
              <w:t xml:space="preserve">Malanga o yautía </w:t>
            </w:r>
          </w:p>
        </w:tc>
      </w:tr>
      <w:tr w:rsidR="007B0A4C" w:rsidRPr="00AA1DB8" w:rsidTr="00AA1DB8">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Cebolla cabezona</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xml:space="preserve">Sandía </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Coliflor</w:t>
            </w:r>
          </w:p>
        </w:tc>
        <w:tc>
          <w:tcPr>
            <w:tcW w:w="2515" w:type="dxa"/>
            <w:shd w:val="clear" w:color="auto" w:fill="auto"/>
            <w:vAlign w:val="center"/>
            <w:hideMark/>
          </w:tcPr>
          <w:p w:rsidR="007B0A4C" w:rsidRPr="00AA1DB8" w:rsidRDefault="007B0A4C" w:rsidP="007B0A4C">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18"/>
                <w:szCs w:val="18"/>
                <w:lang w:eastAsia="es-CO"/>
              </w:rPr>
              <w:t xml:space="preserve">Papa </w:t>
            </w:r>
          </w:p>
        </w:tc>
      </w:tr>
      <w:tr w:rsidR="007B0A4C" w:rsidRPr="00AA1DB8" w:rsidTr="007B0A4C">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Cebolla de hoja</w:t>
            </w:r>
          </w:p>
        </w:tc>
        <w:tc>
          <w:tcPr>
            <w:tcW w:w="1644" w:type="dxa"/>
            <w:shd w:val="clear" w:color="auto" w:fill="auto"/>
            <w:noWrap/>
            <w:vAlign w:val="center"/>
            <w:hideMark/>
          </w:tcPr>
          <w:p w:rsidR="007B0A4C" w:rsidRPr="00AA1DB8"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Yuca</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Pimentón</w:t>
            </w:r>
          </w:p>
        </w:tc>
        <w:tc>
          <w:tcPr>
            <w:tcW w:w="2515" w:type="dxa"/>
            <w:shd w:val="clear" w:color="auto" w:fill="auto"/>
            <w:vAlign w:val="center"/>
          </w:tcPr>
          <w:p w:rsidR="007B0A4C" w:rsidRPr="00AA1DB8" w:rsidRDefault="007B0A4C" w:rsidP="00AA1DB8">
            <w:pPr>
              <w:suppressAutoHyphens w:val="0"/>
              <w:autoSpaceDN/>
              <w:spacing w:after="0"/>
              <w:textAlignment w:val="auto"/>
              <w:rPr>
                <w:rFonts w:ascii="Arial" w:eastAsia="Times New Roman" w:hAnsi="Arial" w:cs="Arial"/>
                <w:color w:val="000000"/>
                <w:sz w:val="18"/>
                <w:szCs w:val="18"/>
                <w:lang w:eastAsia="es-CO"/>
              </w:rPr>
            </w:pPr>
            <w:r w:rsidRPr="00AA1DB8">
              <w:rPr>
                <w:rFonts w:ascii="Arial" w:eastAsia="Times New Roman" w:hAnsi="Arial" w:cs="Arial"/>
                <w:color w:val="000000"/>
                <w:sz w:val="18"/>
                <w:szCs w:val="18"/>
                <w:lang w:eastAsia="es-CO"/>
              </w:rPr>
              <w:t xml:space="preserve">Plantas ornamentales </w:t>
            </w:r>
          </w:p>
        </w:tc>
      </w:tr>
      <w:tr w:rsidR="007B0A4C" w:rsidRPr="00AA1DB8" w:rsidTr="000512DB">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Haba</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Plátano</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proofErr w:type="spellStart"/>
            <w:r w:rsidRPr="00AA1DB8">
              <w:rPr>
                <w:rFonts w:ascii="Arial" w:eastAsia="Times New Roman" w:hAnsi="Arial" w:cs="Arial"/>
                <w:color w:val="000000"/>
                <w:sz w:val="20"/>
                <w:szCs w:val="20"/>
                <w:lang w:eastAsia="es-CO"/>
              </w:rPr>
              <w:t>Cholupa</w:t>
            </w:r>
            <w:proofErr w:type="spellEnd"/>
          </w:p>
        </w:tc>
        <w:tc>
          <w:tcPr>
            <w:tcW w:w="2515" w:type="dxa"/>
            <w:shd w:val="clear" w:color="auto" w:fill="auto"/>
            <w:vAlign w:val="bottom"/>
          </w:tcPr>
          <w:p w:rsidR="007B0A4C" w:rsidRPr="00AA1DB8" w:rsidRDefault="00B47702"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Tabaco rubio</w:t>
            </w:r>
          </w:p>
        </w:tc>
      </w:tr>
      <w:tr w:rsidR="007B0A4C" w:rsidRPr="00AA1DB8" w:rsidTr="007B0A4C">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Habichuela</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Badea</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proofErr w:type="spellStart"/>
            <w:r w:rsidRPr="00AA1DB8">
              <w:rPr>
                <w:rFonts w:ascii="Arial" w:eastAsia="Times New Roman" w:hAnsi="Arial" w:cs="Arial"/>
                <w:color w:val="000000"/>
                <w:sz w:val="20"/>
                <w:szCs w:val="20"/>
                <w:lang w:eastAsia="es-CO"/>
              </w:rPr>
              <w:t>Mangostino</w:t>
            </w:r>
            <w:proofErr w:type="spellEnd"/>
          </w:p>
        </w:tc>
        <w:tc>
          <w:tcPr>
            <w:tcW w:w="2515" w:type="dxa"/>
            <w:shd w:val="clear" w:color="auto" w:fill="auto"/>
            <w:noWrap/>
            <w:vAlign w:val="bottom"/>
          </w:tcPr>
          <w:p w:rsidR="007B0A4C" w:rsidRPr="00AA1DB8" w:rsidRDefault="00B47702" w:rsidP="00AA1DB8">
            <w:pPr>
              <w:suppressAutoHyphens w:val="0"/>
              <w:autoSpaceDN/>
              <w:spacing w:after="0"/>
              <w:textAlignment w:val="auto"/>
              <w:rPr>
                <w:rFonts w:ascii="Arial" w:eastAsia="Times New Roman" w:hAnsi="Arial" w:cs="Arial"/>
                <w:color w:val="000000"/>
                <w:lang w:eastAsia="es-CO"/>
              </w:rPr>
            </w:pPr>
            <w:r>
              <w:rPr>
                <w:rFonts w:ascii="Arial" w:eastAsia="Times New Roman" w:hAnsi="Arial" w:cs="Arial"/>
                <w:color w:val="000000"/>
                <w:lang w:eastAsia="es-CO"/>
              </w:rPr>
              <w:t>Ahuyama</w:t>
            </w:r>
          </w:p>
        </w:tc>
      </w:tr>
      <w:tr w:rsidR="007B0A4C" w:rsidRPr="00AA1DB8" w:rsidTr="00AA1DB8">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Lechuga</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proofErr w:type="spellStart"/>
            <w:r w:rsidRPr="00AA1DB8">
              <w:rPr>
                <w:rFonts w:ascii="Arial" w:eastAsia="Times New Roman" w:hAnsi="Arial" w:cs="Arial"/>
                <w:color w:val="000000"/>
                <w:sz w:val="20"/>
                <w:szCs w:val="20"/>
                <w:lang w:eastAsia="es-CO"/>
              </w:rPr>
              <w:t>Curuba</w:t>
            </w:r>
            <w:proofErr w:type="spellEnd"/>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Brócoli</w:t>
            </w:r>
          </w:p>
        </w:tc>
        <w:tc>
          <w:tcPr>
            <w:tcW w:w="2515"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w:t>
            </w:r>
            <w:r w:rsidR="002C3A00">
              <w:rPr>
                <w:rFonts w:ascii="Arial" w:eastAsia="Times New Roman" w:hAnsi="Arial" w:cs="Arial"/>
                <w:color w:val="000000"/>
                <w:sz w:val="20"/>
                <w:szCs w:val="20"/>
                <w:lang w:eastAsia="es-CO"/>
              </w:rPr>
              <w:t>Achira</w:t>
            </w:r>
          </w:p>
        </w:tc>
      </w:tr>
      <w:tr w:rsidR="007B0A4C" w:rsidRPr="00AA1DB8" w:rsidTr="00AA1DB8">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Pepino</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Lulo</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Calabaza</w:t>
            </w:r>
          </w:p>
        </w:tc>
        <w:tc>
          <w:tcPr>
            <w:tcW w:w="2515"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w:t>
            </w:r>
            <w:r w:rsidR="002C3A00">
              <w:rPr>
                <w:rFonts w:ascii="Arial" w:eastAsia="Times New Roman" w:hAnsi="Arial" w:cs="Arial"/>
                <w:color w:val="000000"/>
                <w:sz w:val="20"/>
                <w:szCs w:val="20"/>
                <w:lang w:eastAsia="es-CO"/>
              </w:rPr>
              <w:t>Ñame</w:t>
            </w:r>
          </w:p>
        </w:tc>
      </w:tr>
      <w:tr w:rsidR="007B0A4C" w:rsidRPr="00AA1DB8" w:rsidTr="00AA1DB8">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Remolacha</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Mora</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Quinua</w:t>
            </w:r>
          </w:p>
        </w:tc>
        <w:tc>
          <w:tcPr>
            <w:tcW w:w="2515"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w:t>
            </w:r>
            <w:r w:rsidR="002C3A00">
              <w:rPr>
                <w:rFonts w:ascii="Arial" w:eastAsia="Times New Roman" w:hAnsi="Arial" w:cs="Arial"/>
                <w:color w:val="000000"/>
                <w:sz w:val="20"/>
                <w:szCs w:val="20"/>
                <w:lang w:eastAsia="es-CO"/>
              </w:rPr>
              <w:t>Maíz amarillo tradicional</w:t>
            </w:r>
          </w:p>
        </w:tc>
      </w:tr>
      <w:tr w:rsidR="007B0A4C" w:rsidRPr="00AA1DB8" w:rsidTr="00AA1DB8">
        <w:trPr>
          <w:trHeight w:val="300"/>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Apio</w:t>
            </w:r>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proofErr w:type="spellStart"/>
            <w:r w:rsidRPr="00AA1DB8">
              <w:rPr>
                <w:rFonts w:ascii="Arial" w:eastAsia="Times New Roman" w:hAnsi="Arial" w:cs="Arial"/>
                <w:color w:val="000000"/>
                <w:sz w:val="20"/>
                <w:szCs w:val="20"/>
                <w:lang w:eastAsia="es-CO"/>
              </w:rPr>
              <w:t>Papayuela</w:t>
            </w:r>
            <w:proofErr w:type="spellEnd"/>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Champiñones</w:t>
            </w:r>
          </w:p>
        </w:tc>
        <w:tc>
          <w:tcPr>
            <w:tcW w:w="2515"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w:t>
            </w:r>
            <w:r w:rsidR="002C3A00">
              <w:rPr>
                <w:rFonts w:ascii="Arial" w:eastAsia="Times New Roman" w:hAnsi="Arial" w:cs="Arial"/>
                <w:color w:val="000000"/>
                <w:sz w:val="20"/>
                <w:szCs w:val="20"/>
                <w:lang w:eastAsia="es-CO"/>
              </w:rPr>
              <w:t>Ajonjolí</w:t>
            </w:r>
          </w:p>
        </w:tc>
      </w:tr>
      <w:tr w:rsidR="007B0A4C" w:rsidRPr="00AA1DB8" w:rsidTr="00AA1DB8">
        <w:trPr>
          <w:trHeight w:val="765"/>
        </w:trPr>
        <w:tc>
          <w:tcPr>
            <w:tcW w:w="1632"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proofErr w:type="spellStart"/>
            <w:r w:rsidRPr="00AA1DB8">
              <w:rPr>
                <w:rFonts w:ascii="Arial" w:eastAsia="Times New Roman" w:hAnsi="Arial" w:cs="Arial"/>
                <w:color w:val="000000"/>
                <w:sz w:val="20"/>
                <w:szCs w:val="20"/>
                <w:lang w:eastAsia="es-CO"/>
              </w:rPr>
              <w:t>Guatila</w:t>
            </w:r>
            <w:proofErr w:type="spellEnd"/>
          </w:p>
        </w:tc>
        <w:tc>
          <w:tcPr>
            <w:tcW w:w="1644" w:type="dxa"/>
            <w:shd w:val="clear" w:color="auto" w:fill="auto"/>
            <w:noWrap/>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Renovación café por zoca</w:t>
            </w:r>
          </w:p>
        </w:tc>
        <w:tc>
          <w:tcPr>
            <w:tcW w:w="2409"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Plantas medicinales, aromáticas y condimentarías</w:t>
            </w:r>
          </w:p>
        </w:tc>
        <w:tc>
          <w:tcPr>
            <w:tcW w:w="2515" w:type="dxa"/>
            <w:shd w:val="clear" w:color="auto" w:fill="auto"/>
            <w:vAlign w:val="center"/>
            <w:hideMark/>
          </w:tcPr>
          <w:p w:rsidR="007B0A4C" w:rsidRPr="00AA1DB8" w:rsidRDefault="007B0A4C" w:rsidP="00AA1DB8">
            <w:pPr>
              <w:suppressAutoHyphens w:val="0"/>
              <w:autoSpaceDN/>
              <w:spacing w:after="0"/>
              <w:textAlignment w:val="auto"/>
              <w:rPr>
                <w:rFonts w:ascii="Arial" w:eastAsia="Times New Roman" w:hAnsi="Arial" w:cs="Arial"/>
                <w:color w:val="000000"/>
                <w:sz w:val="20"/>
                <w:szCs w:val="20"/>
                <w:lang w:eastAsia="es-CO"/>
              </w:rPr>
            </w:pPr>
            <w:r w:rsidRPr="00AA1DB8">
              <w:rPr>
                <w:rFonts w:ascii="Arial" w:eastAsia="Times New Roman" w:hAnsi="Arial" w:cs="Arial"/>
                <w:color w:val="000000"/>
                <w:sz w:val="20"/>
                <w:szCs w:val="20"/>
                <w:lang w:eastAsia="es-CO"/>
              </w:rPr>
              <w:t> </w:t>
            </w:r>
            <w:r w:rsidR="002C3A00">
              <w:rPr>
                <w:rFonts w:ascii="Arial" w:eastAsia="Times New Roman" w:hAnsi="Arial" w:cs="Arial"/>
                <w:color w:val="000000"/>
                <w:sz w:val="20"/>
                <w:szCs w:val="20"/>
                <w:lang w:eastAsia="es-CO"/>
              </w:rPr>
              <w:t>Algodón</w:t>
            </w:r>
          </w:p>
        </w:tc>
      </w:tr>
      <w:tr w:rsidR="002C3A00" w:rsidRPr="00AA1DB8" w:rsidTr="002C3A00">
        <w:trPr>
          <w:trHeight w:val="238"/>
        </w:trPr>
        <w:tc>
          <w:tcPr>
            <w:tcW w:w="1632" w:type="dxa"/>
            <w:shd w:val="clear" w:color="auto" w:fill="auto"/>
            <w:noWrap/>
            <w:vAlign w:val="center"/>
            <w:hideMark/>
          </w:tcPr>
          <w:p w:rsidR="002C3A00" w:rsidRPr="00AA1DB8"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Avena</w:t>
            </w:r>
          </w:p>
        </w:tc>
        <w:tc>
          <w:tcPr>
            <w:tcW w:w="1644" w:type="dxa"/>
            <w:shd w:val="clear" w:color="auto" w:fill="auto"/>
            <w:noWrap/>
            <w:vAlign w:val="center"/>
            <w:hideMark/>
          </w:tcPr>
          <w:p w:rsidR="002C3A00" w:rsidRPr="00AA1DB8"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Frijol</w:t>
            </w:r>
          </w:p>
        </w:tc>
        <w:tc>
          <w:tcPr>
            <w:tcW w:w="2409" w:type="dxa"/>
            <w:shd w:val="clear" w:color="auto" w:fill="auto"/>
            <w:vAlign w:val="center"/>
            <w:hideMark/>
          </w:tcPr>
          <w:p w:rsidR="002C3A00" w:rsidRPr="00AA1DB8"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Maní</w:t>
            </w:r>
          </w:p>
        </w:tc>
        <w:tc>
          <w:tcPr>
            <w:tcW w:w="2515" w:type="dxa"/>
            <w:shd w:val="clear" w:color="auto" w:fill="auto"/>
            <w:vAlign w:val="center"/>
            <w:hideMark/>
          </w:tcPr>
          <w:p w:rsidR="002C3A00" w:rsidRPr="00AA1DB8"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Sorgo</w:t>
            </w:r>
          </w:p>
        </w:tc>
      </w:tr>
      <w:tr w:rsidR="002C3A00" w:rsidRPr="00AA1DB8" w:rsidTr="002C3A00">
        <w:trPr>
          <w:trHeight w:val="271"/>
        </w:trPr>
        <w:tc>
          <w:tcPr>
            <w:tcW w:w="1632" w:type="dxa"/>
            <w:shd w:val="clear" w:color="auto" w:fill="auto"/>
            <w:noWrap/>
            <w:vAlign w:val="center"/>
            <w:hideMark/>
          </w:tcPr>
          <w:p w:rsidR="002C3A00"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Tabaco negro</w:t>
            </w:r>
          </w:p>
        </w:tc>
        <w:tc>
          <w:tcPr>
            <w:tcW w:w="1644" w:type="dxa"/>
            <w:shd w:val="clear" w:color="auto" w:fill="auto"/>
            <w:noWrap/>
            <w:vAlign w:val="center"/>
            <w:hideMark/>
          </w:tcPr>
          <w:p w:rsidR="002C3A00" w:rsidRDefault="002C3A00" w:rsidP="00AA1DB8">
            <w:pPr>
              <w:suppressAutoHyphens w:val="0"/>
              <w:autoSpaceDN/>
              <w:spacing w:after="0"/>
              <w:textAlignment w:val="auto"/>
              <w:rPr>
                <w:rFonts w:ascii="Arial" w:eastAsia="Times New Roman" w:hAnsi="Arial" w:cs="Arial"/>
                <w:color w:val="000000"/>
                <w:sz w:val="20"/>
                <w:szCs w:val="20"/>
                <w:lang w:eastAsia="es-CO"/>
              </w:rPr>
            </w:pPr>
            <w:r>
              <w:rPr>
                <w:rFonts w:ascii="Arial" w:eastAsia="Times New Roman" w:hAnsi="Arial" w:cs="Arial"/>
                <w:color w:val="000000"/>
                <w:sz w:val="20"/>
                <w:szCs w:val="20"/>
                <w:lang w:eastAsia="es-CO"/>
              </w:rPr>
              <w:t>Papa industrial</w:t>
            </w:r>
          </w:p>
        </w:tc>
        <w:tc>
          <w:tcPr>
            <w:tcW w:w="2409" w:type="dxa"/>
            <w:shd w:val="clear" w:color="auto" w:fill="auto"/>
            <w:vAlign w:val="center"/>
            <w:hideMark/>
          </w:tcPr>
          <w:p w:rsidR="002C3A00" w:rsidRDefault="002C3A00" w:rsidP="00AA1DB8">
            <w:pPr>
              <w:suppressAutoHyphens w:val="0"/>
              <w:autoSpaceDN/>
              <w:spacing w:after="0"/>
              <w:textAlignment w:val="auto"/>
              <w:rPr>
                <w:rFonts w:ascii="Arial" w:eastAsia="Times New Roman" w:hAnsi="Arial" w:cs="Arial"/>
                <w:color w:val="000000"/>
                <w:sz w:val="20"/>
                <w:szCs w:val="20"/>
                <w:lang w:eastAsia="es-CO"/>
              </w:rPr>
            </w:pPr>
          </w:p>
        </w:tc>
        <w:tc>
          <w:tcPr>
            <w:tcW w:w="2515" w:type="dxa"/>
            <w:shd w:val="clear" w:color="auto" w:fill="auto"/>
            <w:vAlign w:val="center"/>
            <w:hideMark/>
          </w:tcPr>
          <w:p w:rsidR="002C3A00" w:rsidRDefault="002C3A00" w:rsidP="00AA1DB8">
            <w:pPr>
              <w:suppressAutoHyphens w:val="0"/>
              <w:autoSpaceDN/>
              <w:spacing w:after="0"/>
              <w:textAlignment w:val="auto"/>
              <w:rPr>
                <w:rFonts w:ascii="Arial" w:eastAsia="Times New Roman" w:hAnsi="Arial" w:cs="Arial"/>
                <w:color w:val="000000"/>
                <w:sz w:val="20"/>
                <w:szCs w:val="20"/>
                <w:lang w:eastAsia="es-CO"/>
              </w:rPr>
            </w:pPr>
          </w:p>
        </w:tc>
      </w:tr>
    </w:tbl>
    <w:p w:rsidR="00AA1DB8" w:rsidRPr="000F354E" w:rsidRDefault="00AA1DB8" w:rsidP="00AA1DB8">
      <w:pPr>
        <w:jc w:val="both"/>
        <w:rPr>
          <w:rFonts w:ascii="Arial" w:hAnsi="Arial" w:cs="Arial"/>
          <w:color w:val="FF0000"/>
          <w:sz w:val="23"/>
          <w:szCs w:val="23"/>
        </w:rPr>
      </w:pPr>
    </w:p>
    <w:p w:rsidR="007B5FB6" w:rsidRDefault="007B5FB6" w:rsidP="007B5FB6">
      <w:pPr>
        <w:jc w:val="both"/>
        <w:rPr>
          <w:rFonts w:ascii="Arial" w:hAnsi="Arial" w:cs="Arial"/>
          <w:kern w:val="3"/>
          <w:sz w:val="23"/>
          <w:szCs w:val="23"/>
        </w:rPr>
      </w:pPr>
      <w:r>
        <w:rPr>
          <w:rFonts w:ascii="Arial" w:hAnsi="Arial" w:cs="Arial"/>
          <w:kern w:val="3"/>
          <w:sz w:val="23"/>
          <w:szCs w:val="23"/>
        </w:rPr>
        <w:t>Los créditos para financiar las anteriores actividades tendrán condiciones especiales y subsidio de tasa en los términos establecidos en el artículo 6 de la Resolución No 6 de 2016 de la CNCA.</w:t>
      </w:r>
    </w:p>
    <w:p w:rsidR="007B5FB6" w:rsidRDefault="007B5FB6" w:rsidP="007B5FB6">
      <w:pPr>
        <w:jc w:val="both"/>
        <w:rPr>
          <w:rFonts w:ascii="Arial" w:hAnsi="Arial" w:cs="Arial"/>
          <w:kern w:val="3"/>
          <w:sz w:val="23"/>
          <w:szCs w:val="23"/>
        </w:rPr>
      </w:pPr>
      <w:r>
        <w:rPr>
          <w:rFonts w:ascii="Arial" w:hAnsi="Arial" w:cs="Arial"/>
          <w:kern w:val="3"/>
          <w:sz w:val="23"/>
          <w:szCs w:val="23"/>
        </w:rPr>
        <w:lastRenderedPageBreak/>
        <w:t xml:space="preserve">Teniendo en cuenta los mapas de zonificación para algunas cadenas productivas con alto potencial de desarrollo en Colombia definido por la UPRA, para el otorgamiento del subsidio se deberá tener en cuenta la aptitud por municipio que se detalla en el documento anexo al presente plan operativo denominado “Aptitud </w:t>
      </w:r>
      <w:r w:rsidRPr="00145E3B">
        <w:rPr>
          <w:rFonts w:ascii="Arial" w:hAnsi="Arial" w:cs="Arial"/>
          <w:kern w:val="3"/>
          <w:sz w:val="23"/>
          <w:szCs w:val="23"/>
        </w:rPr>
        <w:t>Agrícola de los</w:t>
      </w:r>
      <w:r w:rsidR="002C3A00">
        <w:rPr>
          <w:rFonts w:ascii="Arial" w:hAnsi="Arial" w:cs="Arial"/>
          <w:kern w:val="3"/>
          <w:sz w:val="23"/>
          <w:szCs w:val="23"/>
        </w:rPr>
        <w:t xml:space="preserve"> Municipios de Colombia” para los</w:t>
      </w:r>
      <w:r w:rsidRPr="00145E3B">
        <w:rPr>
          <w:rFonts w:ascii="Arial" w:hAnsi="Arial" w:cs="Arial"/>
          <w:kern w:val="3"/>
          <w:sz w:val="23"/>
          <w:szCs w:val="23"/>
        </w:rPr>
        <w:t xml:space="preserve"> cultivo</w:t>
      </w:r>
      <w:r w:rsidR="002C3A00">
        <w:rPr>
          <w:rFonts w:ascii="Arial" w:hAnsi="Arial" w:cs="Arial"/>
          <w:kern w:val="3"/>
          <w:sz w:val="23"/>
          <w:szCs w:val="23"/>
        </w:rPr>
        <w:t>s</w:t>
      </w:r>
      <w:r w:rsidRPr="00145E3B">
        <w:rPr>
          <w:rFonts w:ascii="Arial" w:hAnsi="Arial" w:cs="Arial"/>
          <w:kern w:val="3"/>
          <w:sz w:val="23"/>
          <w:szCs w:val="23"/>
        </w:rPr>
        <w:t xml:space="preserve"> de</w:t>
      </w:r>
      <w:r w:rsidR="002C3A00">
        <w:rPr>
          <w:rFonts w:ascii="Arial" w:hAnsi="Arial" w:cs="Arial"/>
          <w:kern w:val="3"/>
          <w:sz w:val="23"/>
          <w:szCs w:val="23"/>
        </w:rPr>
        <w:t xml:space="preserve"> maíz</w:t>
      </w:r>
      <w:r w:rsidR="00134238">
        <w:rPr>
          <w:rFonts w:ascii="Arial" w:hAnsi="Arial" w:cs="Arial"/>
          <w:kern w:val="3"/>
          <w:sz w:val="23"/>
          <w:szCs w:val="23"/>
        </w:rPr>
        <w:t xml:space="preserve"> clima cálido</w:t>
      </w:r>
      <w:r w:rsidR="002C3A00">
        <w:rPr>
          <w:rFonts w:ascii="Arial" w:hAnsi="Arial" w:cs="Arial"/>
          <w:kern w:val="3"/>
          <w:sz w:val="23"/>
          <w:szCs w:val="23"/>
        </w:rPr>
        <w:t xml:space="preserve"> y</w:t>
      </w:r>
      <w:r w:rsidRPr="00145E3B">
        <w:rPr>
          <w:rFonts w:ascii="Arial" w:hAnsi="Arial" w:cs="Arial"/>
          <w:kern w:val="3"/>
          <w:sz w:val="23"/>
          <w:szCs w:val="23"/>
        </w:rPr>
        <w:t xml:space="preserve"> papa</w:t>
      </w:r>
      <w:r w:rsidR="00134238">
        <w:rPr>
          <w:rFonts w:ascii="Arial" w:hAnsi="Arial" w:cs="Arial"/>
          <w:kern w:val="3"/>
          <w:sz w:val="23"/>
          <w:szCs w:val="23"/>
        </w:rPr>
        <w:t>,</w:t>
      </w:r>
      <w:r w:rsidR="00134238" w:rsidRPr="00134238">
        <w:rPr>
          <w:rFonts w:ascii="Arial" w:hAnsi="Arial" w:cs="Arial"/>
          <w:kern w:val="3"/>
          <w:sz w:val="23"/>
          <w:szCs w:val="23"/>
        </w:rPr>
        <w:t xml:space="preserve"> </w:t>
      </w:r>
      <w:r w:rsidR="00134238">
        <w:rPr>
          <w:rFonts w:ascii="Arial" w:hAnsi="Arial" w:cs="Arial"/>
          <w:kern w:val="3"/>
          <w:sz w:val="23"/>
          <w:szCs w:val="23"/>
        </w:rPr>
        <w:t xml:space="preserve">contemplando los alcances y aclaraciones dadas por la UPRA. </w:t>
      </w:r>
    </w:p>
    <w:p w:rsidR="007B5FB6" w:rsidRPr="0025643D" w:rsidRDefault="007B5FB6" w:rsidP="007B5FB6">
      <w:pPr>
        <w:jc w:val="both"/>
        <w:rPr>
          <w:rFonts w:ascii="Arial" w:hAnsi="Arial" w:cs="Arial"/>
          <w:kern w:val="3"/>
          <w:sz w:val="23"/>
          <w:szCs w:val="23"/>
        </w:rPr>
      </w:pPr>
      <w:r>
        <w:rPr>
          <w:rFonts w:ascii="Arial" w:hAnsi="Arial" w:cs="Arial"/>
          <w:kern w:val="3"/>
          <w:sz w:val="23"/>
          <w:szCs w:val="23"/>
        </w:rPr>
        <w:t>Para el otorgamiento del subsidio, la totalidad de las actividades financiables (rubro o destino de crédito) de cada obligación de crédito, deben estar contempladas en las descritas para LEC General.</w:t>
      </w:r>
    </w:p>
    <w:p w:rsidR="007B5FB6" w:rsidRDefault="007B5FB6" w:rsidP="00117616">
      <w:pPr>
        <w:jc w:val="both"/>
        <w:rPr>
          <w:rFonts w:ascii="Arial" w:hAnsi="Arial" w:cs="Arial"/>
          <w:sz w:val="23"/>
          <w:szCs w:val="23"/>
        </w:rPr>
      </w:pPr>
      <w:r>
        <w:rPr>
          <w:rFonts w:ascii="Arial" w:hAnsi="Arial" w:cs="Arial"/>
          <w:sz w:val="23"/>
          <w:szCs w:val="23"/>
        </w:rPr>
        <w:t xml:space="preserve">Para efectos de la </w:t>
      </w:r>
      <w:r w:rsidR="00FC4EFA">
        <w:rPr>
          <w:rFonts w:ascii="Arial" w:hAnsi="Arial" w:cs="Arial"/>
          <w:sz w:val="23"/>
          <w:szCs w:val="23"/>
        </w:rPr>
        <w:t xml:space="preserve">asignación de </w:t>
      </w:r>
      <w:r>
        <w:rPr>
          <w:rFonts w:ascii="Arial" w:hAnsi="Arial" w:cs="Arial"/>
          <w:sz w:val="23"/>
          <w:szCs w:val="23"/>
        </w:rPr>
        <w:t>presupuest</w:t>
      </w:r>
      <w:r w:rsidR="00FC4EFA">
        <w:rPr>
          <w:rFonts w:ascii="Arial" w:hAnsi="Arial" w:cs="Arial"/>
          <w:sz w:val="23"/>
          <w:szCs w:val="23"/>
        </w:rPr>
        <w:t>o</w:t>
      </w:r>
      <w:r>
        <w:rPr>
          <w:rFonts w:ascii="Arial" w:hAnsi="Arial" w:cs="Arial"/>
          <w:sz w:val="23"/>
          <w:szCs w:val="23"/>
        </w:rPr>
        <w:t xml:space="preserve"> y teniendo en cuenta las condiciones especiales de la actividad financiable, dentro de LEC general se tendrá la siguiente clasificación:</w:t>
      </w:r>
    </w:p>
    <w:p w:rsidR="007B5FB6" w:rsidRPr="00DE4EEB" w:rsidRDefault="0012165A" w:rsidP="00117616">
      <w:pPr>
        <w:pStyle w:val="Prrafodelista"/>
        <w:numPr>
          <w:ilvl w:val="0"/>
          <w:numId w:val="29"/>
        </w:numPr>
        <w:jc w:val="both"/>
        <w:rPr>
          <w:rFonts w:ascii="Arial" w:hAnsi="Arial" w:cs="Arial"/>
          <w:sz w:val="23"/>
          <w:szCs w:val="23"/>
          <w:lang w:val="es-CO"/>
        </w:rPr>
      </w:pPr>
      <w:r w:rsidRPr="0012165A">
        <w:rPr>
          <w:rFonts w:ascii="Arial" w:hAnsi="Arial" w:cs="Arial"/>
          <w:sz w:val="23"/>
          <w:szCs w:val="23"/>
          <w:lang w:val="es-CO"/>
        </w:rPr>
        <w:t>General: condiciones de la financiación de acuerdo a lo establecido para el respectivo cultivo en el Manual de Servicios de FINAGRO.</w:t>
      </w:r>
    </w:p>
    <w:p w:rsidR="007B5FB6" w:rsidRDefault="0012165A" w:rsidP="00117616">
      <w:pPr>
        <w:pStyle w:val="Prrafodelista"/>
        <w:numPr>
          <w:ilvl w:val="0"/>
          <w:numId w:val="29"/>
        </w:numPr>
        <w:jc w:val="both"/>
        <w:rPr>
          <w:rFonts w:ascii="Arial" w:hAnsi="Arial" w:cs="Arial"/>
          <w:sz w:val="23"/>
          <w:szCs w:val="23"/>
          <w:lang w:val="es-CO"/>
        </w:rPr>
      </w:pPr>
      <w:r w:rsidRPr="0012165A">
        <w:rPr>
          <w:rFonts w:ascii="Arial" w:hAnsi="Arial" w:cs="Arial"/>
          <w:sz w:val="23"/>
          <w:szCs w:val="23"/>
          <w:lang w:val="es-CO"/>
        </w:rPr>
        <w:t>Renovación de café por zoca: tendrá una financiación máxima por hectárea de $4.000.000, plazo máximo del crédito de hasta 5 años incluyendo hasta 1 año de periodo de gracia; las demás condiciones serán las establecidas en el Manual de Servicios de FINAGRO.</w:t>
      </w:r>
    </w:p>
    <w:bookmarkEnd w:id="18"/>
    <w:p w:rsidR="00C52C14" w:rsidRDefault="00C52C14" w:rsidP="001E574D">
      <w:pPr>
        <w:pStyle w:val="Standard"/>
        <w:jc w:val="both"/>
        <w:rPr>
          <w:rFonts w:ascii="Arial" w:eastAsia="SimSun" w:hAnsi="Arial" w:cs="Arial"/>
          <w:sz w:val="23"/>
          <w:szCs w:val="23"/>
          <w:lang w:val="es-CO"/>
        </w:rPr>
      </w:pPr>
    </w:p>
    <w:p w:rsidR="005B5FE8" w:rsidRPr="0029006D" w:rsidRDefault="008F099D" w:rsidP="001E574D">
      <w:pPr>
        <w:pStyle w:val="Standard"/>
        <w:jc w:val="both"/>
        <w:rPr>
          <w:lang w:val="es-CO"/>
        </w:rPr>
      </w:pPr>
      <w:r w:rsidRPr="0029006D">
        <w:rPr>
          <w:rFonts w:ascii="Arial" w:eastAsia="SimSun" w:hAnsi="Arial" w:cs="Arial"/>
          <w:sz w:val="23"/>
          <w:szCs w:val="23"/>
          <w:lang w:val="es-CO"/>
        </w:rPr>
        <w:t xml:space="preserve">Los beneficiarios, las condiciones financieras, de acceso, y demás aspectos relativos a la LEC </w:t>
      </w:r>
      <w:r w:rsidR="000840C8" w:rsidRPr="0029006D">
        <w:rPr>
          <w:rFonts w:ascii="Arial" w:eastAsia="SimSun" w:hAnsi="Arial" w:cs="Arial"/>
          <w:sz w:val="23"/>
          <w:szCs w:val="23"/>
          <w:lang w:val="es-CO"/>
        </w:rPr>
        <w:t>201</w:t>
      </w:r>
      <w:r w:rsidR="000840C8">
        <w:rPr>
          <w:rFonts w:ascii="Arial" w:eastAsia="SimSun" w:hAnsi="Arial" w:cs="Arial"/>
          <w:sz w:val="23"/>
          <w:szCs w:val="23"/>
          <w:lang w:val="es-CO"/>
        </w:rPr>
        <w:t>6</w:t>
      </w:r>
      <w:r w:rsidR="004D1E10">
        <w:rPr>
          <w:rFonts w:ascii="Arial" w:eastAsia="SimSun" w:hAnsi="Arial" w:cs="Arial"/>
          <w:sz w:val="23"/>
          <w:szCs w:val="23"/>
          <w:lang w:val="es-CO"/>
        </w:rPr>
        <w:t xml:space="preserve"> y sus segmentos</w:t>
      </w:r>
      <w:r w:rsidRPr="0029006D">
        <w:rPr>
          <w:rFonts w:ascii="Arial" w:eastAsia="SimSun" w:hAnsi="Arial" w:cs="Arial"/>
          <w:sz w:val="23"/>
          <w:szCs w:val="23"/>
          <w:lang w:val="es-CO"/>
        </w:rPr>
        <w:t xml:space="preserve">, </w:t>
      </w:r>
      <w:r w:rsidR="003A72C3">
        <w:rPr>
          <w:rFonts w:ascii="Arial" w:eastAsia="SimSun" w:hAnsi="Arial" w:cs="Arial"/>
          <w:sz w:val="23"/>
          <w:szCs w:val="23"/>
          <w:lang w:val="es-CO"/>
        </w:rPr>
        <w:t xml:space="preserve">se </w:t>
      </w:r>
      <w:r w:rsidR="00DC3FAD">
        <w:rPr>
          <w:rFonts w:ascii="Arial" w:eastAsia="SimSun" w:hAnsi="Arial" w:cs="Arial"/>
          <w:sz w:val="23"/>
          <w:szCs w:val="23"/>
          <w:lang w:val="es-CO"/>
        </w:rPr>
        <w:t>encuentran</w:t>
      </w:r>
      <w:r w:rsidR="003A72C3">
        <w:rPr>
          <w:rFonts w:ascii="Arial" w:eastAsia="SimSun" w:hAnsi="Arial" w:cs="Arial"/>
          <w:sz w:val="23"/>
          <w:szCs w:val="23"/>
          <w:lang w:val="es-CO"/>
        </w:rPr>
        <w:t xml:space="preserve"> </w:t>
      </w:r>
      <w:r w:rsidR="001356A5" w:rsidRPr="0029006D">
        <w:rPr>
          <w:rFonts w:ascii="Arial" w:eastAsia="SimSun" w:hAnsi="Arial" w:cs="Arial"/>
          <w:sz w:val="23"/>
          <w:szCs w:val="23"/>
          <w:lang w:val="es-CO"/>
        </w:rPr>
        <w:t>definid</w:t>
      </w:r>
      <w:r w:rsidR="009A440C">
        <w:rPr>
          <w:rFonts w:ascii="Arial" w:eastAsia="SimSun" w:hAnsi="Arial" w:cs="Arial"/>
          <w:sz w:val="23"/>
          <w:szCs w:val="23"/>
          <w:lang w:val="es-CO"/>
        </w:rPr>
        <w:t>a</w:t>
      </w:r>
      <w:r w:rsidR="001356A5" w:rsidRPr="0029006D">
        <w:rPr>
          <w:rFonts w:ascii="Arial" w:eastAsia="SimSun" w:hAnsi="Arial" w:cs="Arial"/>
          <w:sz w:val="23"/>
          <w:szCs w:val="23"/>
          <w:lang w:val="es-CO"/>
        </w:rPr>
        <w:t xml:space="preserve">s </w:t>
      </w:r>
      <w:r w:rsidR="003A72C3">
        <w:rPr>
          <w:rFonts w:ascii="Arial" w:eastAsia="SimSun" w:hAnsi="Arial" w:cs="Arial"/>
          <w:sz w:val="23"/>
          <w:szCs w:val="23"/>
          <w:lang w:val="es-CO"/>
        </w:rPr>
        <w:t>en las Resoluciones Nro. 3 y 6 de 2016</w:t>
      </w:r>
      <w:r w:rsidRPr="0029006D">
        <w:rPr>
          <w:rFonts w:ascii="Arial" w:eastAsia="SimSun" w:hAnsi="Arial" w:cs="Arial"/>
          <w:sz w:val="23"/>
          <w:szCs w:val="23"/>
          <w:lang w:val="es-CO"/>
        </w:rPr>
        <w:t xml:space="preserve"> expedida</w:t>
      </w:r>
      <w:r w:rsidR="003A72C3">
        <w:rPr>
          <w:rFonts w:ascii="Arial" w:eastAsia="SimSun" w:hAnsi="Arial" w:cs="Arial"/>
          <w:sz w:val="23"/>
          <w:szCs w:val="23"/>
          <w:lang w:val="es-CO"/>
        </w:rPr>
        <w:t>s</w:t>
      </w:r>
      <w:r w:rsidRPr="0029006D">
        <w:rPr>
          <w:rFonts w:ascii="Arial" w:eastAsia="SimSun" w:hAnsi="Arial" w:cs="Arial"/>
          <w:sz w:val="23"/>
          <w:szCs w:val="23"/>
          <w:lang w:val="es-CO"/>
        </w:rPr>
        <w:t xml:space="preserve"> por la C</w:t>
      </w:r>
      <w:r w:rsidR="00FC4EFA">
        <w:rPr>
          <w:rFonts w:ascii="Arial" w:eastAsia="SimSun" w:hAnsi="Arial" w:cs="Arial"/>
          <w:sz w:val="23"/>
          <w:szCs w:val="23"/>
          <w:lang w:val="es-CO"/>
        </w:rPr>
        <w:t>NCA</w:t>
      </w:r>
      <w:r w:rsidRPr="0029006D">
        <w:rPr>
          <w:rFonts w:ascii="Arial" w:eastAsia="SimSun" w:hAnsi="Arial" w:cs="Arial"/>
          <w:sz w:val="23"/>
          <w:szCs w:val="23"/>
          <w:lang w:val="es-CO"/>
        </w:rPr>
        <w:t>.</w:t>
      </w:r>
      <w:r w:rsidR="00A02D9D" w:rsidRPr="0029006D">
        <w:rPr>
          <w:rFonts w:ascii="Arial" w:eastAsia="SimSun" w:hAnsi="Arial" w:cs="Arial"/>
          <w:sz w:val="23"/>
          <w:szCs w:val="23"/>
          <w:lang w:val="es-CO"/>
        </w:rPr>
        <w:t xml:space="preserve"> </w:t>
      </w:r>
    </w:p>
    <w:p w:rsidR="005B5FE8" w:rsidRDefault="005B5FE8">
      <w:pPr>
        <w:spacing w:after="0"/>
        <w:jc w:val="both"/>
        <w:rPr>
          <w:rFonts w:ascii="Arial" w:eastAsia="SimSun" w:hAnsi="Arial" w:cs="Arial"/>
          <w:sz w:val="23"/>
          <w:szCs w:val="23"/>
        </w:rPr>
      </w:pPr>
    </w:p>
    <w:p w:rsidR="00FB4412" w:rsidRPr="00FB4412" w:rsidRDefault="009A440C" w:rsidP="00FB4412">
      <w:pPr>
        <w:suppressAutoHyphens w:val="0"/>
        <w:autoSpaceDN/>
        <w:jc w:val="both"/>
        <w:textAlignment w:val="auto"/>
        <w:rPr>
          <w:rFonts w:ascii="Arial" w:eastAsia="SimSun" w:hAnsi="Arial" w:cs="Arial"/>
          <w:kern w:val="3"/>
          <w:sz w:val="23"/>
          <w:szCs w:val="23"/>
          <w:lang w:eastAsia="es-CO"/>
        </w:rPr>
      </w:pPr>
      <w:r>
        <w:rPr>
          <w:rFonts w:ascii="Arial" w:eastAsia="SimSun" w:hAnsi="Arial" w:cs="Arial"/>
          <w:kern w:val="3"/>
          <w:sz w:val="23"/>
          <w:szCs w:val="23"/>
          <w:lang w:eastAsia="es-CO"/>
        </w:rPr>
        <w:t>P</w:t>
      </w:r>
      <w:r w:rsidR="00FB4412" w:rsidRPr="00FB4412">
        <w:rPr>
          <w:rFonts w:ascii="Arial" w:eastAsia="SimSun" w:hAnsi="Arial" w:cs="Arial"/>
          <w:kern w:val="3"/>
          <w:sz w:val="23"/>
          <w:szCs w:val="23"/>
          <w:lang w:eastAsia="es-CO"/>
        </w:rPr>
        <w:t>ara</w:t>
      </w:r>
      <w:r w:rsidR="0094312B">
        <w:rPr>
          <w:rFonts w:ascii="Arial" w:eastAsia="SimSun" w:hAnsi="Arial" w:cs="Arial"/>
          <w:kern w:val="3"/>
          <w:sz w:val="23"/>
          <w:szCs w:val="23"/>
          <w:lang w:eastAsia="es-CO"/>
        </w:rPr>
        <w:t xml:space="preserve"> la </w:t>
      </w:r>
      <w:r w:rsidR="00117616">
        <w:rPr>
          <w:rFonts w:ascii="Arial" w:eastAsia="SimSun" w:hAnsi="Arial" w:cs="Arial"/>
          <w:kern w:val="3"/>
          <w:sz w:val="23"/>
          <w:szCs w:val="23"/>
          <w:lang w:eastAsia="es-CO"/>
        </w:rPr>
        <w:t>Línea</w:t>
      </w:r>
      <w:r w:rsidR="0094312B">
        <w:rPr>
          <w:rFonts w:ascii="Arial" w:eastAsia="SimSun" w:hAnsi="Arial" w:cs="Arial"/>
          <w:kern w:val="3"/>
          <w:sz w:val="23"/>
          <w:szCs w:val="23"/>
          <w:lang w:eastAsia="es-CO"/>
        </w:rPr>
        <w:t xml:space="preserve"> Especial de Crédito de </w:t>
      </w:r>
      <w:r w:rsidR="00FB4412" w:rsidRPr="00FB4412">
        <w:rPr>
          <w:rFonts w:ascii="Arial" w:eastAsia="SimSun" w:hAnsi="Arial" w:cs="Arial"/>
          <w:kern w:val="3"/>
          <w:sz w:val="23"/>
          <w:szCs w:val="23"/>
          <w:lang w:eastAsia="es-CO"/>
        </w:rPr>
        <w:t>Colombia Siembra</w:t>
      </w:r>
      <w:r w:rsidR="006E0868">
        <w:rPr>
          <w:rFonts w:ascii="Arial" w:eastAsia="SimSun" w:hAnsi="Arial" w:cs="Arial"/>
          <w:kern w:val="3"/>
          <w:sz w:val="23"/>
          <w:szCs w:val="23"/>
          <w:lang w:eastAsia="es-CO"/>
        </w:rPr>
        <w:t>,</w:t>
      </w:r>
      <w:r w:rsidR="00FB4412" w:rsidRPr="00FB4412">
        <w:rPr>
          <w:rFonts w:ascii="Arial" w:eastAsia="SimSun" w:hAnsi="Arial" w:cs="Arial"/>
          <w:kern w:val="3"/>
          <w:sz w:val="23"/>
          <w:szCs w:val="23"/>
          <w:lang w:eastAsia="es-CO"/>
        </w:rPr>
        <w:t xml:space="preserve"> del presupuesto </w:t>
      </w:r>
      <w:r w:rsidR="006E0868">
        <w:rPr>
          <w:rFonts w:ascii="Arial" w:eastAsia="SimSun" w:hAnsi="Arial" w:cs="Arial"/>
          <w:kern w:val="3"/>
          <w:sz w:val="23"/>
          <w:szCs w:val="23"/>
          <w:lang w:eastAsia="es-CO"/>
        </w:rPr>
        <w:t>que se destine</w:t>
      </w:r>
      <w:r>
        <w:rPr>
          <w:rFonts w:ascii="Arial" w:eastAsia="SimSun" w:hAnsi="Arial" w:cs="Arial"/>
          <w:kern w:val="3"/>
          <w:sz w:val="23"/>
          <w:szCs w:val="23"/>
          <w:lang w:eastAsia="es-CO"/>
        </w:rPr>
        <w:t xml:space="preserve"> para el subsidio de tasa,</w:t>
      </w:r>
      <w:r w:rsidR="00FB4412" w:rsidRPr="00FB4412">
        <w:rPr>
          <w:rFonts w:ascii="Arial" w:eastAsia="SimSun" w:hAnsi="Arial" w:cs="Arial"/>
          <w:kern w:val="3"/>
          <w:sz w:val="23"/>
          <w:szCs w:val="23"/>
          <w:lang w:eastAsia="es-CO"/>
        </w:rPr>
        <w:t xml:space="preserve"> </w:t>
      </w:r>
      <w:del w:id="21" w:author="fmolina" w:date="2016-11-08T16:25:00Z">
        <w:r w:rsidR="004E38A6" w:rsidDel="0065590C">
          <w:rPr>
            <w:rFonts w:ascii="Arial" w:eastAsia="SimSun" w:hAnsi="Arial" w:cs="Arial"/>
            <w:kern w:val="3"/>
            <w:sz w:val="23"/>
            <w:szCs w:val="23"/>
            <w:lang w:eastAsia="es-CO"/>
          </w:rPr>
          <w:delText xml:space="preserve">mínimo el 40% se debe </w:delText>
        </w:r>
        <w:r w:rsidDel="0065590C">
          <w:rPr>
            <w:rFonts w:ascii="Arial" w:eastAsia="SimSun" w:hAnsi="Arial" w:cs="Arial"/>
            <w:kern w:val="3"/>
            <w:sz w:val="23"/>
            <w:szCs w:val="23"/>
            <w:lang w:eastAsia="es-CO"/>
          </w:rPr>
          <w:delText>destinar</w:delText>
        </w:r>
        <w:r w:rsidR="00FB4412" w:rsidRPr="00FB4412" w:rsidDel="0065590C">
          <w:rPr>
            <w:rFonts w:ascii="Arial" w:eastAsia="SimSun" w:hAnsi="Arial" w:cs="Arial"/>
            <w:kern w:val="3"/>
            <w:sz w:val="23"/>
            <w:szCs w:val="23"/>
            <w:lang w:eastAsia="es-CO"/>
          </w:rPr>
          <w:delText xml:space="preserve"> a Pequeño Productor y </w:delText>
        </w:r>
      </w:del>
      <w:r w:rsidR="00FB4412" w:rsidRPr="00FB4412">
        <w:rPr>
          <w:rFonts w:ascii="Arial" w:eastAsia="SimSun" w:hAnsi="Arial" w:cs="Arial"/>
          <w:kern w:val="3"/>
          <w:sz w:val="23"/>
          <w:szCs w:val="23"/>
          <w:lang w:eastAsia="es-CO"/>
        </w:rPr>
        <w:t>máximo el 20%</w:t>
      </w:r>
      <w:ins w:id="22" w:author="fmolina" w:date="2016-11-08T16:25:00Z">
        <w:r w:rsidR="0065590C">
          <w:rPr>
            <w:rFonts w:ascii="Arial" w:eastAsia="SimSun" w:hAnsi="Arial" w:cs="Arial"/>
            <w:kern w:val="3"/>
            <w:sz w:val="23"/>
            <w:szCs w:val="23"/>
            <w:lang w:eastAsia="es-CO"/>
          </w:rPr>
          <w:t xml:space="preserve"> se </w:t>
        </w:r>
      </w:ins>
      <w:ins w:id="23" w:author="fmolina" w:date="2016-11-08T16:26:00Z">
        <w:r w:rsidR="0065590C">
          <w:rPr>
            <w:rFonts w:ascii="Arial" w:eastAsia="SimSun" w:hAnsi="Arial" w:cs="Arial"/>
            <w:kern w:val="3"/>
            <w:sz w:val="23"/>
            <w:szCs w:val="23"/>
            <w:lang w:eastAsia="es-CO"/>
          </w:rPr>
          <w:t>puede destinar</w:t>
        </w:r>
      </w:ins>
      <w:r w:rsidR="00FB4412" w:rsidRPr="00FB4412">
        <w:rPr>
          <w:rFonts w:ascii="Arial" w:eastAsia="SimSun" w:hAnsi="Arial" w:cs="Arial"/>
          <w:kern w:val="3"/>
          <w:sz w:val="23"/>
          <w:szCs w:val="23"/>
          <w:lang w:eastAsia="es-CO"/>
        </w:rPr>
        <w:t xml:space="preserve"> para gran productor.  En el caso de LEC general no existen topes establecidos por tipo de productor.</w:t>
      </w:r>
    </w:p>
    <w:p w:rsidR="008F099D" w:rsidRPr="008771C2" w:rsidRDefault="008F099D">
      <w:pPr>
        <w:spacing w:after="0"/>
        <w:jc w:val="both"/>
        <w:rPr>
          <w:rFonts w:ascii="Arial" w:eastAsia="SimSun" w:hAnsi="Arial" w:cs="Arial"/>
          <w:sz w:val="23"/>
          <w:szCs w:val="23"/>
        </w:rPr>
      </w:pPr>
      <w:r w:rsidRPr="008771C2">
        <w:rPr>
          <w:rFonts w:ascii="Arial" w:eastAsia="SimSun" w:hAnsi="Arial" w:cs="Arial"/>
          <w:sz w:val="23"/>
          <w:szCs w:val="23"/>
        </w:rPr>
        <w:t xml:space="preserve">El procedimiento operativo y de registro de las operaciones será el definido </w:t>
      </w:r>
      <w:r w:rsidR="00C92653" w:rsidRPr="008771C2">
        <w:rPr>
          <w:rFonts w:ascii="Arial" w:eastAsia="SimSun" w:hAnsi="Arial" w:cs="Arial"/>
          <w:sz w:val="23"/>
          <w:szCs w:val="23"/>
        </w:rPr>
        <w:t>en el capítulo correspondiente</w:t>
      </w:r>
      <w:r w:rsidRPr="008771C2">
        <w:rPr>
          <w:rFonts w:ascii="Arial" w:eastAsia="SimSun" w:hAnsi="Arial" w:cs="Arial"/>
          <w:sz w:val="23"/>
          <w:szCs w:val="23"/>
        </w:rPr>
        <w:t xml:space="preserve"> del</w:t>
      </w:r>
      <w:r w:rsidR="00D2215C" w:rsidRPr="008771C2">
        <w:rPr>
          <w:rFonts w:ascii="Arial" w:eastAsia="SimSun" w:hAnsi="Arial" w:cs="Arial"/>
          <w:sz w:val="23"/>
          <w:szCs w:val="23"/>
        </w:rPr>
        <w:t xml:space="preserve"> Manual de Servicios de FINAGRO, y su actualización se realizará por medio de Circular Reglamentaria que defina </w:t>
      </w:r>
      <w:r w:rsidR="00B8326C" w:rsidRPr="008771C2">
        <w:rPr>
          <w:rFonts w:ascii="Arial" w:eastAsia="SimSun" w:hAnsi="Arial" w:cs="Arial"/>
          <w:sz w:val="23"/>
          <w:szCs w:val="23"/>
        </w:rPr>
        <w:t xml:space="preserve">e incorpore </w:t>
      </w:r>
      <w:r w:rsidR="00D2215C" w:rsidRPr="008771C2">
        <w:rPr>
          <w:rFonts w:ascii="Arial" w:eastAsia="SimSun" w:hAnsi="Arial" w:cs="Arial"/>
          <w:sz w:val="23"/>
          <w:szCs w:val="23"/>
        </w:rPr>
        <w:t>los cambios a realizar</w:t>
      </w:r>
      <w:r w:rsidR="00B8326C" w:rsidRPr="008771C2">
        <w:rPr>
          <w:rFonts w:ascii="Arial" w:eastAsia="SimSun" w:hAnsi="Arial" w:cs="Arial"/>
          <w:sz w:val="23"/>
          <w:szCs w:val="23"/>
        </w:rPr>
        <w:t>.</w:t>
      </w:r>
    </w:p>
    <w:p w:rsidR="00FC4EFA" w:rsidRDefault="00FC4EFA">
      <w:pPr>
        <w:pStyle w:val="Listavistosa-nfasis11"/>
        <w:spacing w:after="0" w:line="240" w:lineRule="auto"/>
        <w:ind w:left="0"/>
        <w:jc w:val="both"/>
        <w:rPr>
          <w:rFonts w:ascii="Arial" w:hAnsi="Arial" w:cs="Arial"/>
          <w:sz w:val="23"/>
          <w:szCs w:val="23"/>
        </w:rPr>
      </w:pPr>
    </w:p>
    <w:p w:rsidR="007E5356" w:rsidRDefault="00FC4EFA">
      <w:pPr>
        <w:pStyle w:val="Listavistosa-nfasis11"/>
        <w:spacing w:after="0" w:line="240" w:lineRule="auto"/>
        <w:ind w:left="0"/>
        <w:jc w:val="both"/>
        <w:rPr>
          <w:rFonts w:ascii="Arial" w:hAnsi="Arial" w:cs="Arial"/>
          <w:sz w:val="23"/>
          <w:szCs w:val="23"/>
        </w:rPr>
      </w:pPr>
      <w:r>
        <w:rPr>
          <w:rFonts w:ascii="Arial" w:hAnsi="Arial" w:cs="Arial"/>
          <w:sz w:val="23"/>
          <w:szCs w:val="23"/>
        </w:rPr>
        <w:t>E</w:t>
      </w:r>
      <w:r w:rsidR="00D53326">
        <w:rPr>
          <w:rFonts w:ascii="Arial" w:hAnsi="Arial" w:cs="Arial"/>
          <w:sz w:val="23"/>
          <w:szCs w:val="23"/>
        </w:rPr>
        <w:t>l acceso a estos dos instrumentos de acuerdo a lo establecido en el contrato será hasta el 31 de diciembre de 2016.</w:t>
      </w:r>
    </w:p>
    <w:p w:rsidR="007E5356" w:rsidRDefault="007E5356">
      <w:pPr>
        <w:pStyle w:val="Listavistosa-nfasis11"/>
        <w:spacing w:after="0" w:line="240" w:lineRule="auto"/>
        <w:ind w:left="0"/>
        <w:jc w:val="both"/>
        <w:rPr>
          <w:rFonts w:ascii="Arial" w:hAnsi="Arial" w:cs="Arial"/>
          <w:sz w:val="23"/>
          <w:szCs w:val="23"/>
        </w:rPr>
      </w:pPr>
    </w:p>
    <w:p w:rsidR="00E013CE" w:rsidRPr="00117616" w:rsidRDefault="00E013CE" w:rsidP="00117616">
      <w:pPr>
        <w:pStyle w:val="Ttulo3"/>
        <w:numPr>
          <w:ilvl w:val="0"/>
          <w:numId w:val="1"/>
        </w:numPr>
        <w:spacing w:before="0"/>
        <w:jc w:val="both"/>
        <w:rPr>
          <w:rFonts w:ascii="Arial" w:hAnsi="Arial" w:cs="Arial"/>
          <w:color w:val="auto"/>
          <w:sz w:val="23"/>
          <w:szCs w:val="23"/>
          <w:lang w:val="es-CO"/>
        </w:rPr>
      </w:pPr>
      <w:bookmarkStart w:id="24" w:name="_Toc417657722"/>
      <w:bookmarkStart w:id="25" w:name="_Toc417657740"/>
      <w:bookmarkStart w:id="26" w:name="_Toc417657723"/>
      <w:bookmarkStart w:id="27" w:name="_Toc417657741"/>
      <w:bookmarkStart w:id="28" w:name="_Toc417657724"/>
      <w:bookmarkStart w:id="29" w:name="_Toc417657742"/>
      <w:bookmarkStart w:id="30" w:name="_Toc417657725"/>
      <w:bookmarkStart w:id="31" w:name="_Toc417657743"/>
      <w:bookmarkStart w:id="32" w:name="_Toc380663724"/>
      <w:bookmarkStart w:id="33" w:name="_Toc447195773"/>
      <w:bookmarkEnd w:id="24"/>
      <w:bookmarkEnd w:id="25"/>
      <w:bookmarkEnd w:id="26"/>
      <w:bookmarkEnd w:id="27"/>
      <w:bookmarkEnd w:id="28"/>
      <w:bookmarkEnd w:id="29"/>
      <w:bookmarkEnd w:id="30"/>
      <w:bookmarkEnd w:id="31"/>
      <w:r w:rsidRPr="00117616">
        <w:rPr>
          <w:rFonts w:ascii="Arial" w:hAnsi="Arial" w:cs="Arial"/>
          <w:color w:val="auto"/>
          <w:sz w:val="23"/>
          <w:szCs w:val="23"/>
          <w:lang w:val="es-CO"/>
        </w:rPr>
        <w:t>Visitas de Control de Inversión</w:t>
      </w:r>
      <w:bookmarkEnd w:id="32"/>
      <w:bookmarkEnd w:id="33"/>
    </w:p>
    <w:p w:rsidR="00E013CE" w:rsidRPr="00393F35" w:rsidRDefault="00E013CE">
      <w:pPr>
        <w:spacing w:after="0"/>
        <w:jc w:val="both"/>
        <w:rPr>
          <w:rFonts w:ascii="Arial" w:hAnsi="Arial" w:cs="Arial"/>
          <w:sz w:val="23"/>
          <w:szCs w:val="23"/>
          <w:highlight w:val="yellow"/>
        </w:rPr>
      </w:pPr>
    </w:p>
    <w:p w:rsidR="00E013CE" w:rsidRPr="009F5A5D" w:rsidRDefault="00E013CE">
      <w:pPr>
        <w:spacing w:after="0"/>
        <w:jc w:val="both"/>
        <w:rPr>
          <w:rFonts w:ascii="Arial" w:eastAsia="SimSun" w:hAnsi="Arial" w:cs="Arial"/>
          <w:sz w:val="23"/>
          <w:szCs w:val="23"/>
        </w:rPr>
      </w:pPr>
      <w:r w:rsidRPr="009F5A5D">
        <w:rPr>
          <w:rFonts w:ascii="Arial" w:eastAsia="SimSun" w:hAnsi="Arial" w:cs="Arial"/>
          <w:sz w:val="23"/>
          <w:szCs w:val="23"/>
        </w:rPr>
        <w:t xml:space="preserve">FINAGRO ejercerá control selectivo de </w:t>
      </w:r>
      <w:r w:rsidR="006B05BF" w:rsidRPr="009F5A5D">
        <w:rPr>
          <w:rFonts w:ascii="Arial" w:eastAsia="SimSun" w:hAnsi="Arial" w:cs="Arial"/>
          <w:sz w:val="23"/>
          <w:szCs w:val="23"/>
        </w:rPr>
        <w:t xml:space="preserve">operaciones con acceso a </w:t>
      </w:r>
      <w:r w:rsidRPr="009F5A5D">
        <w:rPr>
          <w:rFonts w:ascii="Arial" w:eastAsia="SimSun" w:hAnsi="Arial" w:cs="Arial"/>
          <w:sz w:val="23"/>
          <w:szCs w:val="23"/>
        </w:rPr>
        <w:t>ICR y LEC, sobre una muestra representativa de operaciones estadísticamente válida. Con estas visita</w:t>
      </w:r>
      <w:r w:rsidR="009F5A5D" w:rsidRPr="009F5A5D">
        <w:rPr>
          <w:rFonts w:ascii="Arial" w:eastAsia="SimSun" w:hAnsi="Arial" w:cs="Arial"/>
          <w:sz w:val="23"/>
          <w:szCs w:val="23"/>
        </w:rPr>
        <w:t>s se debe verificar tanto si el</w:t>
      </w:r>
      <w:r w:rsidRPr="009F5A5D">
        <w:rPr>
          <w:rFonts w:ascii="Arial" w:eastAsia="SimSun" w:hAnsi="Arial" w:cs="Arial"/>
          <w:sz w:val="23"/>
          <w:szCs w:val="23"/>
        </w:rPr>
        <w:t xml:space="preserve"> beneficiario del ICR o LEC realmente </w:t>
      </w:r>
      <w:r w:rsidRPr="009F5A5D">
        <w:rPr>
          <w:rFonts w:ascii="Arial" w:eastAsia="SimSun" w:hAnsi="Arial" w:cs="Arial"/>
          <w:sz w:val="23"/>
          <w:szCs w:val="23"/>
        </w:rPr>
        <w:lastRenderedPageBreak/>
        <w:t>cumpli</w:t>
      </w:r>
      <w:r w:rsidR="008514A9" w:rsidRPr="009F5A5D">
        <w:rPr>
          <w:rFonts w:ascii="Arial" w:eastAsia="SimSun" w:hAnsi="Arial" w:cs="Arial"/>
          <w:sz w:val="23"/>
          <w:szCs w:val="23"/>
        </w:rPr>
        <w:t xml:space="preserve">ó con </w:t>
      </w:r>
      <w:r w:rsidRPr="009F5A5D">
        <w:rPr>
          <w:rFonts w:ascii="Arial" w:eastAsia="SimSun" w:hAnsi="Arial" w:cs="Arial"/>
          <w:sz w:val="23"/>
          <w:szCs w:val="23"/>
        </w:rPr>
        <w:t>los requisitos para acceder a estos instrumentos, si efectivamente se han efectuado las inversiones por las cuales se concedieron estos beneficios y si el intermediario financiero realizó las debidas verificaciones exigidas para que accediera a</w:t>
      </w:r>
      <w:r w:rsidR="008514A9" w:rsidRPr="009F5A5D">
        <w:rPr>
          <w:rFonts w:ascii="Arial" w:eastAsia="SimSun" w:hAnsi="Arial" w:cs="Arial"/>
          <w:sz w:val="23"/>
          <w:szCs w:val="23"/>
        </w:rPr>
        <w:t xml:space="preserve"> los instrumentos</w:t>
      </w:r>
      <w:r w:rsidRPr="009F5A5D">
        <w:rPr>
          <w:rFonts w:ascii="Arial" w:eastAsia="SimSun" w:hAnsi="Arial" w:cs="Arial"/>
          <w:sz w:val="23"/>
          <w:szCs w:val="23"/>
        </w:rPr>
        <w:t>.</w:t>
      </w:r>
    </w:p>
    <w:p w:rsidR="00C52C14" w:rsidRDefault="00C52C14">
      <w:pPr>
        <w:pStyle w:val="Ttulo3"/>
        <w:spacing w:before="0"/>
        <w:jc w:val="both"/>
        <w:rPr>
          <w:rFonts w:ascii="Arial" w:hAnsi="Arial" w:cs="Arial"/>
          <w:color w:val="auto"/>
          <w:sz w:val="23"/>
          <w:szCs w:val="23"/>
          <w:lang w:val="es-CO"/>
        </w:rPr>
      </w:pPr>
      <w:bookmarkStart w:id="34" w:name="_Toc380663725"/>
      <w:bookmarkStart w:id="35" w:name="_Toc447195774"/>
    </w:p>
    <w:p w:rsidR="00E013CE" w:rsidRPr="008771C2" w:rsidRDefault="00E013CE" w:rsidP="00117616">
      <w:pPr>
        <w:pStyle w:val="Ttulo3"/>
        <w:numPr>
          <w:ilvl w:val="0"/>
          <w:numId w:val="1"/>
        </w:numPr>
        <w:spacing w:before="0"/>
        <w:jc w:val="both"/>
        <w:rPr>
          <w:rFonts w:ascii="Arial" w:hAnsi="Arial" w:cs="Arial"/>
          <w:color w:val="auto"/>
          <w:sz w:val="23"/>
          <w:szCs w:val="23"/>
          <w:lang w:val="es-CO"/>
        </w:rPr>
      </w:pPr>
      <w:r w:rsidRPr="008771C2">
        <w:rPr>
          <w:rFonts w:ascii="Arial" w:hAnsi="Arial" w:cs="Arial"/>
          <w:color w:val="auto"/>
          <w:sz w:val="23"/>
          <w:szCs w:val="23"/>
          <w:lang w:val="es-CO"/>
        </w:rPr>
        <w:t>Presupuesto</w:t>
      </w:r>
      <w:bookmarkEnd w:id="34"/>
      <w:r w:rsidR="004B2202" w:rsidRPr="008771C2">
        <w:rPr>
          <w:rFonts w:ascii="Arial" w:hAnsi="Arial" w:cs="Arial"/>
          <w:color w:val="auto"/>
          <w:sz w:val="23"/>
          <w:szCs w:val="23"/>
          <w:lang w:val="es-CO"/>
        </w:rPr>
        <w:t xml:space="preserve"> </w:t>
      </w:r>
      <w:r w:rsidR="00D82AAB" w:rsidRPr="008771C2">
        <w:rPr>
          <w:rFonts w:ascii="Arial" w:hAnsi="Arial" w:cs="Arial"/>
          <w:color w:val="auto"/>
          <w:sz w:val="23"/>
          <w:szCs w:val="23"/>
          <w:lang w:val="es-CO"/>
        </w:rPr>
        <w:t xml:space="preserve">y recursos del </w:t>
      </w:r>
      <w:r w:rsidR="004B2202" w:rsidRPr="008771C2">
        <w:rPr>
          <w:rFonts w:ascii="Arial" w:hAnsi="Arial" w:cs="Arial"/>
          <w:color w:val="auto"/>
          <w:sz w:val="23"/>
          <w:szCs w:val="23"/>
          <w:lang w:val="es-CO"/>
        </w:rPr>
        <w:t>Plan Operativo</w:t>
      </w:r>
      <w:bookmarkEnd w:id="35"/>
    </w:p>
    <w:p w:rsidR="00D82AAB" w:rsidRDefault="00D82AAB" w:rsidP="001E574D">
      <w:pPr>
        <w:spacing w:after="0"/>
        <w:rPr>
          <w:sz w:val="23"/>
          <w:szCs w:val="23"/>
        </w:rPr>
      </w:pPr>
    </w:p>
    <w:p w:rsidR="00117616" w:rsidRPr="00117616" w:rsidRDefault="0018126D" w:rsidP="00117616">
      <w:pPr>
        <w:pStyle w:val="Ttulo3"/>
        <w:numPr>
          <w:ilvl w:val="1"/>
          <w:numId w:val="1"/>
        </w:numPr>
        <w:spacing w:before="0"/>
        <w:ind w:left="567" w:hanging="567"/>
        <w:jc w:val="both"/>
        <w:rPr>
          <w:rFonts w:ascii="Arial" w:hAnsi="Arial" w:cs="Arial"/>
          <w:color w:val="auto"/>
          <w:sz w:val="23"/>
          <w:szCs w:val="23"/>
          <w:lang w:val="es-CO"/>
        </w:rPr>
      </w:pPr>
      <w:bookmarkStart w:id="36" w:name="_Toc447195775"/>
      <w:r w:rsidRPr="00117616">
        <w:rPr>
          <w:rFonts w:ascii="Arial" w:hAnsi="Arial" w:cs="Arial"/>
          <w:color w:val="auto"/>
          <w:sz w:val="23"/>
          <w:szCs w:val="23"/>
          <w:lang w:val="es-CO"/>
        </w:rPr>
        <w:t>Valor Presupuesto Plan Operativo.</w:t>
      </w:r>
      <w:bookmarkEnd w:id="36"/>
      <w:r w:rsidRPr="00117616">
        <w:rPr>
          <w:rFonts w:ascii="Arial" w:hAnsi="Arial" w:cs="Arial"/>
          <w:color w:val="auto"/>
          <w:sz w:val="23"/>
          <w:szCs w:val="23"/>
          <w:lang w:val="es-CO"/>
        </w:rPr>
        <w:t xml:space="preserve"> </w:t>
      </w:r>
    </w:p>
    <w:p w:rsidR="00117616" w:rsidRDefault="00117616">
      <w:pPr>
        <w:spacing w:after="0"/>
        <w:jc w:val="both"/>
        <w:rPr>
          <w:rFonts w:ascii="Arial" w:hAnsi="Arial" w:cs="Arial"/>
          <w:sz w:val="23"/>
          <w:szCs w:val="23"/>
        </w:rPr>
      </w:pPr>
    </w:p>
    <w:p w:rsidR="003E0060" w:rsidRPr="008771C2" w:rsidRDefault="003E0060">
      <w:pPr>
        <w:spacing w:after="0"/>
        <w:jc w:val="both"/>
        <w:rPr>
          <w:rFonts w:ascii="Arial" w:hAnsi="Arial" w:cs="Arial"/>
          <w:b/>
          <w:sz w:val="23"/>
          <w:szCs w:val="23"/>
        </w:rPr>
      </w:pPr>
      <w:r w:rsidRPr="008771C2">
        <w:rPr>
          <w:rFonts w:ascii="Arial" w:hAnsi="Arial" w:cs="Arial"/>
          <w:sz w:val="23"/>
          <w:szCs w:val="23"/>
        </w:rPr>
        <w:t>El valor de los recursos</w:t>
      </w:r>
      <w:r w:rsidR="00AF6DED">
        <w:rPr>
          <w:rFonts w:ascii="Arial" w:hAnsi="Arial" w:cs="Arial"/>
          <w:sz w:val="23"/>
          <w:szCs w:val="23"/>
        </w:rPr>
        <w:t xml:space="preserve"> destinados para el</w:t>
      </w:r>
      <w:r w:rsidRPr="008771C2">
        <w:rPr>
          <w:rFonts w:ascii="Arial" w:hAnsi="Arial" w:cs="Arial"/>
          <w:sz w:val="23"/>
          <w:szCs w:val="23"/>
        </w:rPr>
        <w:t xml:space="preserve"> Contrato Interadministrativo No. </w:t>
      </w:r>
      <w:r w:rsidR="00FC4EFA">
        <w:rPr>
          <w:rFonts w:ascii="Arial" w:hAnsi="Arial" w:cs="Arial"/>
          <w:sz w:val="23"/>
          <w:szCs w:val="23"/>
        </w:rPr>
        <w:t>20160418</w:t>
      </w:r>
      <w:r w:rsidRPr="008771C2">
        <w:rPr>
          <w:rFonts w:ascii="Arial" w:hAnsi="Arial" w:cs="Arial"/>
          <w:sz w:val="23"/>
          <w:szCs w:val="23"/>
        </w:rPr>
        <w:t xml:space="preserve">, es de </w:t>
      </w:r>
      <w:r w:rsidR="00AF6DED">
        <w:rPr>
          <w:rFonts w:ascii="Arial" w:hAnsi="Arial" w:cs="Arial"/>
          <w:sz w:val="23"/>
          <w:szCs w:val="23"/>
        </w:rPr>
        <w:t xml:space="preserve">Dos Cientos Quince Mil Doscientos Cincuenta y Un </w:t>
      </w:r>
      <w:r w:rsidR="001A5B70">
        <w:rPr>
          <w:rFonts w:ascii="Arial" w:hAnsi="Arial" w:cs="Arial"/>
          <w:sz w:val="23"/>
          <w:szCs w:val="23"/>
        </w:rPr>
        <w:t>M</w:t>
      </w:r>
      <w:r w:rsidR="001D3053">
        <w:rPr>
          <w:rFonts w:ascii="Arial" w:hAnsi="Arial" w:cs="Arial"/>
          <w:sz w:val="23"/>
          <w:szCs w:val="23"/>
        </w:rPr>
        <w:t xml:space="preserve">illones de </w:t>
      </w:r>
      <w:r w:rsidR="00F8357F" w:rsidRPr="008771C2">
        <w:rPr>
          <w:rFonts w:ascii="Arial" w:hAnsi="Arial" w:cs="Arial"/>
          <w:sz w:val="23"/>
          <w:szCs w:val="23"/>
        </w:rPr>
        <w:t>Pesos M/Cte. (</w:t>
      </w:r>
      <w:r w:rsidRPr="008771C2">
        <w:rPr>
          <w:rFonts w:ascii="Arial" w:hAnsi="Arial" w:cs="Arial"/>
          <w:sz w:val="23"/>
          <w:szCs w:val="23"/>
        </w:rPr>
        <w:t>$</w:t>
      </w:r>
      <w:r w:rsidR="00AF6DED">
        <w:rPr>
          <w:rFonts w:ascii="Arial" w:hAnsi="Arial" w:cs="Arial"/>
          <w:sz w:val="23"/>
          <w:szCs w:val="23"/>
        </w:rPr>
        <w:t>215</w:t>
      </w:r>
      <w:r w:rsidR="001A5B70">
        <w:rPr>
          <w:rFonts w:ascii="Arial" w:hAnsi="Arial" w:cs="Arial"/>
          <w:sz w:val="23"/>
          <w:szCs w:val="23"/>
        </w:rPr>
        <w:t>.251.000.000</w:t>
      </w:r>
      <w:r w:rsidR="00F8357F" w:rsidRPr="008771C2">
        <w:rPr>
          <w:rFonts w:ascii="Arial" w:hAnsi="Arial" w:cs="Arial"/>
          <w:sz w:val="23"/>
          <w:szCs w:val="23"/>
        </w:rPr>
        <w:t>).</w:t>
      </w:r>
    </w:p>
    <w:p w:rsidR="003E0060" w:rsidRPr="008771C2" w:rsidRDefault="003E0060">
      <w:pPr>
        <w:spacing w:after="0"/>
        <w:jc w:val="both"/>
        <w:rPr>
          <w:rFonts w:ascii="Arial" w:hAnsi="Arial" w:cs="Arial"/>
          <w:sz w:val="23"/>
          <w:szCs w:val="23"/>
        </w:rPr>
      </w:pPr>
    </w:p>
    <w:p w:rsidR="002270AC" w:rsidRDefault="00E013CE" w:rsidP="00E013CE">
      <w:pPr>
        <w:spacing w:after="0"/>
        <w:jc w:val="both"/>
        <w:rPr>
          <w:rFonts w:ascii="Arial" w:hAnsi="Arial" w:cs="Arial"/>
          <w:sz w:val="23"/>
          <w:szCs w:val="23"/>
        </w:rPr>
      </w:pPr>
      <w:r w:rsidRPr="008771C2">
        <w:rPr>
          <w:rFonts w:ascii="Arial" w:hAnsi="Arial" w:cs="Arial"/>
          <w:sz w:val="23"/>
          <w:szCs w:val="23"/>
        </w:rPr>
        <w:t>Los recursos del contrato interadministrativo desagregados por conceptos y fuente de los recursos son los que se presentan en el siguiente cuadro:</w:t>
      </w:r>
    </w:p>
    <w:p w:rsidR="00CE769D" w:rsidRDefault="00CE769D" w:rsidP="00E013CE">
      <w:pPr>
        <w:spacing w:after="0"/>
        <w:jc w:val="both"/>
        <w:rPr>
          <w:rFonts w:ascii="Arial" w:hAnsi="Arial" w:cs="Arial"/>
          <w:sz w:val="23"/>
          <w:szCs w:val="23"/>
        </w:rPr>
      </w:pPr>
    </w:p>
    <w:p w:rsidR="00E013CE" w:rsidRDefault="00E013CE" w:rsidP="00E013CE">
      <w:pPr>
        <w:spacing w:after="0"/>
        <w:jc w:val="center"/>
        <w:rPr>
          <w:rFonts w:ascii="Arial" w:hAnsi="Arial" w:cs="Arial"/>
          <w:b/>
        </w:rPr>
      </w:pPr>
      <w:r w:rsidRPr="008771C2">
        <w:rPr>
          <w:rFonts w:ascii="Arial" w:hAnsi="Arial" w:cs="Arial"/>
          <w:b/>
        </w:rPr>
        <w:t xml:space="preserve">Distribución Presupuestal Contrato Interadministrativo </w:t>
      </w:r>
      <w:r w:rsidR="00FC4EFA">
        <w:rPr>
          <w:rFonts w:ascii="Arial" w:hAnsi="Arial" w:cs="Arial"/>
          <w:b/>
        </w:rPr>
        <w:t>20160418</w:t>
      </w:r>
    </w:p>
    <w:tbl>
      <w:tblPr>
        <w:tblW w:w="8520" w:type="dxa"/>
        <w:tblInd w:w="55" w:type="dxa"/>
        <w:tblCellMar>
          <w:left w:w="70" w:type="dxa"/>
          <w:right w:w="70" w:type="dxa"/>
        </w:tblCellMar>
        <w:tblLook w:val="04A0"/>
      </w:tblPr>
      <w:tblGrid>
        <w:gridCol w:w="419"/>
        <w:gridCol w:w="5899"/>
        <w:gridCol w:w="2202"/>
      </w:tblGrid>
      <w:tr w:rsidR="00DE31D0" w:rsidRPr="00DE31D0" w:rsidTr="00DE31D0">
        <w:trPr>
          <w:trHeight w:val="510"/>
        </w:trPr>
        <w:tc>
          <w:tcPr>
            <w:tcW w:w="6318"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COMPONENTE</w:t>
            </w:r>
          </w:p>
        </w:tc>
        <w:tc>
          <w:tcPr>
            <w:tcW w:w="2202" w:type="dxa"/>
            <w:tcBorders>
              <w:top w:val="single" w:sz="8" w:space="0" w:color="auto"/>
              <w:left w:val="nil"/>
              <w:bottom w:val="single" w:sz="8" w:space="0" w:color="auto"/>
              <w:right w:val="single" w:sz="8" w:space="0" w:color="auto"/>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xml:space="preserve"> PRESUPUESTO </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1</w:t>
            </w:r>
          </w:p>
        </w:tc>
        <w:tc>
          <w:tcPr>
            <w:tcW w:w="8101"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LINEA ESPECIAL DE CRÉDITO</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1.1</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LEC COLOMBIA SIEMBRA</w:t>
            </w:r>
            <w:ins w:id="37" w:author="fmolina" w:date="2016-11-08T16:27:00Z">
              <w:r w:rsidR="0065590C">
                <w:rPr>
                  <w:rFonts w:ascii="Arial" w:eastAsia="Times New Roman" w:hAnsi="Arial" w:cs="Arial"/>
                  <w:b/>
                  <w:bCs/>
                  <w:color w:val="000000"/>
                  <w:sz w:val="20"/>
                  <w:szCs w:val="20"/>
                  <w:lang w:eastAsia="es-CO"/>
                </w:rPr>
                <w:t>*</w:t>
              </w:r>
            </w:ins>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$ 3</w:t>
            </w:r>
            <w:ins w:id="38" w:author="fmolina" w:date="2016-11-08T16:27:00Z">
              <w:r w:rsidR="0065590C">
                <w:rPr>
                  <w:rFonts w:ascii="Arial" w:eastAsia="Times New Roman" w:hAnsi="Arial" w:cs="Arial"/>
                  <w:b/>
                  <w:bCs/>
                  <w:color w:val="000000"/>
                  <w:sz w:val="20"/>
                  <w:szCs w:val="20"/>
                  <w:lang w:eastAsia="es-CO"/>
                </w:rPr>
                <w:t>4</w:t>
              </w:r>
            </w:ins>
            <w:del w:id="39" w:author="fmolina" w:date="2016-11-08T16:27:00Z">
              <w:r w:rsidRPr="00DE31D0" w:rsidDel="0065590C">
                <w:rPr>
                  <w:rFonts w:ascii="Arial" w:eastAsia="Times New Roman" w:hAnsi="Arial" w:cs="Arial"/>
                  <w:b/>
                  <w:bCs/>
                  <w:color w:val="000000"/>
                  <w:sz w:val="20"/>
                  <w:szCs w:val="20"/>
                  <w:lang w:eastAsia="es-CO"/>
                </w:rPr>
                <w:delText>9</w:delText>
              </w:r>
            </w:del>
            <w:r w:rsidRPr="00DE31D0">
              <w:rPr>
                <w:rFonts w:ascii="Arial" w:eastAsia="Times New Roman" w:hAnsi="Arial" w:cs="Arial"/>
                <w:b/>
                <w:bCs/>
                <w:color w:val="000000"/>
                <w:sz w:val="20"/>
                <w:szCs w:val="20"/>
                <w:lang w:eastAsia="es-CO"/>
              </w:rPr>
              <w:t>,977,343,501.00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LEC COLOMBIA SIEMBRA GENERAL</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xml:space="preserve">$ </w:t>
            </w:r>
            <w:ins w:id="40" w:author="fmolina" w:date="2016-11-08T16:26:00Z">
              <w:r w:rsidR="0065590C">
                <w:rPr>
                  <w:rFonts w:ascii="Arial" w:eastAsia="Times New Roman" w:hAnsi="Arial" w:cs="Arial"/>
                  <w:color w:val="000000"/>
                  <w:sz w:val="20"/>
                  <w:szCs w:val="20"/>
                  <w:lang w:eastAsia="es-CO"/>
                </w:rPr>
                <w:t>15</w:t>
              </w:r>
            </w:ins>
            <w:del w:id="41" w:author="fmolina" w:date="2016-11-08T16:26:00Z">
              <w:r w:rsidRPr="00DE31D0" w:rsidDel="0065590C">
                <w:rPr>
                  <w:rFonts w:ascii="Arial" w:eastAsia="Times New Roman" w:hAnsi="Arial" w:cs="Arial"/>
                  <w:color w:val="000000"/>
                  <w:sz w:val="20"/>
                  <w:szCs w:val="20"/>
                  <w:lang w:eastAsia="es-CO"/>
                </w:rPr>
                <w:delText>20</w:delText>
              </w:r>
            </w:del>
            <w:r w:rsidRPr="00DE31D0">
              <w:rPr>
                <w:rFonts w:ascii="Arial" w:eastAsia="Times New Roman" w:hAnsi="Arial" w:cs="Arial"/>
                <w:color w:val="000000"/>
                <w:sz w:val="20"/>
                <w:szCs w:val="20"/>
                <w:lang w:eastAsia="es-CO"/>
              </w:rPr>
              <w:t>,000,000,000.00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RETENCIÓN DE VIENTRES</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$ 19,977,343,501.00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1.2</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LEC GENERAL</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xml:space="preserve">$ </w:t>
            </w:r>
            <w:ins w:id="42" w:author="fmolina" w:date="2016-11-08T16:27:00Z">
              <w:r w:rsidR="0065590C">
                <w:rPr>
                  <w:rFonts w:ascii="Arial" w:eastAsia="Times New Roman" w:hAnsi="Arial" w:cs="Arial"/>
                  <w:b/>
                  <w:bCs/>
                  <w:color w:val="000000"/>
                  <w:sz w:val="20"/>
                  <w:szCs w:val="20"/>
                  <w:lang w:eastAsia="es-CO"/>
                </w:rPr>
                <w:t>23</w:t>
              </w:r>
            </w:ins>
            <w:del w:id="43" w:author="fmolina" w:date="2016-11-08T16:27:00Z">
              <w:r w:rsidR="00F22319" w:rsidDel="0065590C">
                <w:rPr>
                  <w:rFonts w:ascii="Arial" w:eastAsia="Times New Roman" w:hAnsi="Arial" w:cs="Arial"/>
                  <w:b/>
                  <w:bCs/>
                  <w:color w:val="000000"/>
                  <w:sz w:val="20"/>
                  <w:szCs w:val="20"/>
                  <w:lang w:eastAsia="es-CO"/>
                </w:rPr>
                <w:delText>18</w:delText>
              </w:r>
            </w:del>
            <w:r w:rsidRPr="00DE31D0">
              <w:rPr>
                <w:rFonts w:ascii="Arial" w:eastAsia="Times New Roman" w:hAnsi="Arial" w:cs="Arial"/>
                <w:b/>
                <w:bCs/>
                <w:color w:val="000000"/>
                <w:sz w:val="20"/>
                <w:szCs w:val="20"/>
                <w:lang w:eastAsia="es-CO"/>
              </w:rPr>
              <w:t>,022,656,499.00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GENERAL</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xml:space="preserve">$ </w:t>
            </w:r>
            <w:ins w:id="44" w:author="fmolina" w:date="2016-11-08T16:27:00Z">
              <w:r w:rsidR="0065590C">
                <w:rPr>
                  <w:rFonts w:ascii="Arial" w:eastAsia="Times New Roman" w:hAnsi="Arial" w:cs="Arial"/>
                  <w:color w:val="000000"/>
                  <w:sz w:val="20"/>
                  <w:szCs w:val="20"/>
                  <w:lang w:eastAsia="es-CO"/>
                </w:rPr>
                <w:t>20</w:t>
              </w:r>
            </w:ins>
            <w:del w:id="45" w:author="fmolina" w:date="2016-11-08T16:27:00Z">
              <w:r w:rsidRPr="00DE31D0" w:rsidDel="0065590C">
                <w:rPr>
                  <w:rFonts w:ascii="Arial" w:eastAsia="Times New Roman" w:hAnsi="Arial" w:cs="Arial"/>
                  <w:color w:val="000000"/>
                  <w:sz w:val="20"/>
                  <w:szCs w:val="20"/>
                  <w:lang w:eastAsia="es-CO"/>
                </w:rPr>
                <w:delText>15</w:delText>
              </w:r>
            </w:del>
            <w:r w:rsidRPr="00DE31D0">
              <w:rPr>
                <w:rFonts w:ascii="Arial" w:eastAsia="Times New Roman" w:hAnsi="Arial" w:cs="Arial"/>
                <w:color w:val="000000"/>
                <w:sz w:val="20"/>
                <w:szCs w:val="20"/>
                <w:lang w:eastAsia="es-CO"/>
              </w:rPr>
              <w:t>,022,656,499.00</w:t>
            </w:r>
          </w:p>
        </w:tc>
      </w:tr>
      <w:tr w:rsidR="00DE31D0" w:rsidRPr="00DE31D0" w:rsidTr="00DE31D0">
        <w:trPr>
          <w:trHeight w:val="285"/>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RENOVACIÓN CAFÉ POR ZOCA</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xml:space="preserve">$ </w:t>
            </w:r>
            <w:r w:rsidR="00F22319">
              <w:rPr>
                <w:rFonts w:ascii="Arial" w:eastAsia="Times New Roman" w:hAnsi="Arial" w:cs="Arial"/>
                <w:color w:val="000000"/>
                <w:sz w:val="20"/>
                <w:szCs w:val="20"/>
                <w:lang w:eastAsia="es-CO"/>
              </w:rPr>
              <w:t>3</w:t>
            </w:r>
            <w:r w:rsidRPr="00DE31D0">
              <w:rPr>
                <w:rFonts w:ascii="Arial" w:eastAsia="Times New Roman" w:hAnsi="Arial" w:cs="Arial"/>
                <w:color w:val="000000"/>
                <w:sz w:val="20"/>
                <w:szCs w:val="20"/>
                <w:lang w:eastAsia="es-CO"/>
              </w:rPr>
              <w:t>,000,000,000.00</w:t>
            </w:r>
          </w:p>
        </w:tc>
      </w:tr>
      <w:tr w:rsidR="00DE31D0" w:rsidRPr="00DE31D0" w:rsidTr="00DE31D0">
        <w:trPr>
          <w:trHeight w:val="270"/>
        </w:trPr>
        <w:tc>
          <w:tcPr>
            <w:tcW w:w="631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TOTAL LEC</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xml:space="preserve">$ </w:t>
            </w:r>
            <w:r w:rsidR="00F22319">
              <w:rPr>
                <w:rFonts w:ascii="Arial" w:eastAsia="Times New Roman" w:hAnsi="Arial" w:cs="Arial"/>
                <w:b/>
                <w:bCs/>
                <w:color w:val="000000"/>
                <w:sz w:val="20"/>
                <w:szCs w:val="20"/>
                <w:lang w:eastAsia="es-CO"/>
              </w:rPr>
              <w:t>58</w:t>
            </w:r>
            <w:r w:rsidRPr="00DE31D0">
              <w:rPr>
                <w:rFonts w:ascii="Arial" w:eastAsia="Times New Roman" w:hAnsi="Arial" w:cs="Arial"/>
                <w:b/>
                <w:bCs/>
                <w:color w:val="000000"/>
                <w:sz w:val="20"/>
                <w:szCs w:val="20"/>
                <w:lang w:eastAsia="es-CO"/>
              </w:rPr>
              <w:t>,000,000,000.00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2</w:t>
            </w:r>
          </w:p>
        </w:tc>
        <w:tc>
          <w:tcPr>
            <w:tcW w:w="8101"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INCENTIVO A LA CAPITALIZACIÓN RURAL</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2,1</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ICR COLOMBIA SIEMBRA</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xml:space="preserve">$ </w:t>
            </w:r>
            <w:ins w:id="46" w:author="fmolina" w:date="2016-11-08T16:29:00Z">
              <w:r w:rsidR="009763EC">
                <w:rPr>
                  <w:rFonts w:ascii="Arial" w:eastAsia="Times New Roman" w:hAnsi="Arial" w:cs="Arial"/>
                  <w:color w:val="000000"/>
                  <w:sz w:val="20"/>
                  <w:szCs w:val="20"/>
                  <w:lang w:eastAsia="es-CO"/>
                </w:rPr>
                <w:t>112.906.</w:t>
              </w:r>
            </w:ins>
            <w:ins w:id="47" w:author="fmolina" w:date="2016-11-08T16:30:00Z">
              <w:r w:rsidR="009763EC">
                <w:rPr>
                  <w:rFonts w:ascii="Arial" w:eastAsia="Times New Roman" w:hAnsi="Arial" w:cs="Arial"/>
                  <w:color w:val="000000"/>
                  <w:sz w:val="20"/>
                  <w:szCs w:val="20"/>
                  <w:lang w:eastAsia="es-CO"/>
                </w:rPr>
                <w:t>206.313</w:t>
              </w:r>
            </w:ins>
            <w:r w:rsidRPr="00DE31D0">
              <w:rPr>
                <w:rFonts w:ascii="Arial" w:eastAsia="Times New Roman" w:hAnsi="Arial" w:cs="Arial"/>
                <w:color w:val="000000"/>
                <w:sz w:val="20"/>
                <w:szCs w:val="20"/>
                <w:lang w:eastAsia="es-CO"/>
              </w:rPr>
              <w:t>.00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2,2</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ICR GENERAL</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xml:space="preserve">$ </w:t>
            </w:r>
            <w:ins w:id="48" w:author="fmolina" w:date="2016-11-08T16:30:00Z">
              <w:r w:rsidR="009763EC">
                <w:rPr>
                  <w:rFonts w:ascii="Arial" w:eastAsia="Times New Roman" w:hAnsi="Arial" w:cs="Arial"/>
                  <w:color w:val="000000"/>
                  <w:sz w:val="20"/>
                  <w:szCs w:val="20"/>
                  <w:lang w:eastAsia="es-CO"/>
                </w:rPr>
                <w:t>65.389.057.882</w:t>
              </w:r>
            </w:ins>
            <w:r w:rsidRPr="00DE31D0">
              <w:rPr>
                <w:rFonts w:ascii="Arial" w:eastAsia="Times New Roman" w:hAnsi="Arial" w:cs="Arial"/>
                <w:color w:val="000000"/>
                <w:sz w:val="20"/>
                <w:szCs w:val="20"/>
                <w:lang w:eastAsia="es-CO"/>
              </w:rPr>
              <w:t>.00</w:t>
            </w:r>
          </w:p>
        </w:tc>
      </w:tr>
      <w:tr w:rsidR="00DE31D0" w:rsidRPr="00DE31D0" w:rsidTr="00DE31D0">
        <w:trPr>
          <w:trHeight w:val="270"/>
        </w:trPr>
        <w:tc>
          <w:tcPr>
            <w:tcW w:w="631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TOTAL ICR</w:t>
            </w:r>
          </w:p>
        </w:tc>
        <w:tc>
          <w:tcPr>
            <w:tcW w:w="2202" w:type="dxa"/>
            <w:tcBorders>
              <w:top w:val="nil"/>
              <w:left w:val="nil"/>
              <w:bottom w:val="nil"/>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xml:space="preserve">$ </w:t>
            </w:r>
            <w:ins w:id="49" w:author="fmolina" w:date="2016-11-08T16:30:00Z">
              <w:r w:rsidR="009763EC">
                <w:rPr>
                  <w:rFonts w:ascii="Arial" w:eastAsia="Times New Roman" w:hAnsi="Arial" w:cs="Arial"/>
                  <w:b/>
                  <w:bCs/>
                  <w:color w:val="000000"/>
                  <w:sz w:val="20"/>
                  <w:szCs w:val="20"/>
                  <w:lang w:eastAsia="es-CO"/>
                </w:rPr>
                <w:t>178.295.264.195</w:t>
              </w:r>
            </w:ins>
            <w:r w:rsidRPr="00DE31D0">
              <w:rPr>
                <w:rFonts w:ascii="Arial" w:eastAsia="Times New Roman" w:hAnsi="Arial" w:cs="Arial"/>
                <w:b/>
                <w:bCs/>
                <w:color w:val="000000"/>
                <w:sz w:val="20"/>
                <w:szCs w:val="20"/>
                <w:lang w:eastAsia="es-CO"/>
              </w:rPr>
              <w:t>.00</w:t>
            </w:r>
          </w:p>
        </w:tc>
      </w:tr>
      <w:tr w:rsidR="00DE31D0" w:rsidRPr="00DE31D0" w:rsidTr="00DE31D0">
        <w:trPr>
          <w:trHeight w:val="495"/>
        </w:trPr>
        <w:tc>
          <w:tcPr>
            <w:tcW w:w="419" w:type="dxa"/>
            <w:tcBorders>
              <w:top w:val="nil"/>
              <w:left w:val="single" w:sz="8" w:space="0" w:color="auto"/>
              <w:bottom w:val="single" w:sz="8" w:space="0" w:color="auto"/>
              <w:right w:val="single" w:sz="8" w:space="0" w:color="auto"/>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3</w:t>
            </w:r>
          </w:p>
        </w:tc>
        <w:tc>
          <w:tcPr>
            <w:tcW w:w="8101"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GASTOS INHERENTES</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3,1</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VISITAS DE CONTROL DE INVERSIÓN</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$ 640,000,000.00</w:t>
            </w:r>
          </w:p>
        </w:tc>
      </w:tr>
      <w:tr w:rsidR="00DE31D0" w:rsidRPr="00DE31D0" w:rsidTr="00DE31D0">
        <w:trPr>
          <w:trHeight w:val="270"/>
        </w:trPr>
        <w:tc>
          <w:tcPr>
            <w:tcW w:w="419" w:type="dxa"/>
            <w:tcBorders>
              <w:top w:val="nil"/>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3,2</w:t>
            </w:r>
          </w:p>
        </w:tc>
        <w:tc>
          <w:tcPr>
            <w:tcW w:w="5899"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SUPERVISIÓN</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$ 12,000,000.00</w:t>
            </w:r>
          </w:p>
        </w:tc>
      </w:tr>
      <w:tr w:rsidR="00DE31D0" w:rsidRPr="00DE31D0" w:rsidTr="00DE31D0">
        <w:trPr>
          <w:trHeight w:val="270"/>
        </w:trPr>
        <w:tc>
          <w:tcPr>
            <w:tcW w:w="419" w:type="dxa"/>
            <w:tcBorders>
              <w:top w:val="nil"/>
              <w:left w:val="single" w:sz="8" w:space="0" w:color="auto"/>
              <w:bottom w:val="nil"/>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3,3</w:t>
            </w:r>
          </w:p>
        </w:tc>
        <w:tc>
          <w:tcPr>
            <w:tcW w:w="5899" w:type="dxa"/>
            <w:tcBorders>
              <w:top w:val="nil"/>
              <w:left w:val="nil"/>
              <w:bottom w:val="nil"/>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ADMINISTRACIÓN</w:t>
            </w:r>
          </w:p>
        </w:tc>
        <w:tc>
          <w:tcPr>
            <w:tcW w:w="2202" w:type="dxa"/>
            <w:tcBorders>
              <w:top w:val="nil"/>
              <w:left w:val="nil"/>
              <w:bottom w:val="nil"/>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$ 5,</w:t>
            </w:r>
            <w:ins w:id="50" w:author="fmolina" w:date="2016-11-08T16:30:00Z">
              <w:r w:rsidR="009763EC">
                <w:rPr>
                  <w:rFonts w:ascii="Arial" w:eastAsia="Times New Roman" w:hAnsi="Arial" w:cs="Arial"/>
                  <w:color w:val="000000"/>
                  <w:sz w:val="20"/>
                  <w:szCs w:val="20"/>
                  <w:lang w:eastAsia="es-CO"/>
                </w:rPr>
                <w:t>923.851.805</w:t>
              </w:r>
            </w:ins>
            <w:r w:rsidRPr="00DE31D0">
              <w:rPr>
                <w:rFonts w:ascii="Arial" w:eastAsia="Times New Roman" w:hAnsi="Arial" w:cs="Arial"/>
                <w:color w:val="000000"/>
                <w:sz w:val="20"/>
                <w:szCs w:val="20"/>
                <w:lang w:eastAsia="es-CO"/>
              </w:rPr>
              <w:t>.00</w:t>
            </w:r>
          </w:p>
        </w:tc>
      </w:tr>
      <w:tr w:rsidR="00DE31D0" w:rsidRPr="00DE31D0" w:rsidTr="00DE31D0">
        <w:trPr>
          <w:trHeight w:val="315"/>
        </w:trPr>
        <w:tc>
          <w:tcPr>
            <w:tcW w:w="41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3,4</w:t>
            </w:r>
          </w:p>
        </w:tc>
        <w:tc>
          <w:tcPr>
            <w:tcW w:w="5899" w:type="dxa"/>
            <w:tcBorders>
              <w:top w:val="single" w:sz="8" w:space="0" w:color="auto"/>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GRAVAMEN A LOS MOVIMIENTOS FINANCIEROS - GMF</w:t>
            </w:r>
          </w:p>
        </w:tc>
        <w:tc>
          <w:tcPr>
            <w:tcW w:w="2202" w:type="dxa"/>
            <w:tcBorders>
              <w:top w:val="single" w:sz="8" w:space="0" w:color="auto"/>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color w:val="000000"/>
                <w:sz w:val="20"/>
                <w:szCs w:val="20"/>
                <w:lang w:eastAsia="es-CO"/>
              </w:rPr>
            </w:pPr>
            <w:r w:rsidRPr="00DE31D0">
              <w:rPr>
                <w:rFonts w:ascii="Arial" w:eastAsia="Times New Roman" w:hAnsi="Arial" w:cs="Arial"/>
                <w:color w:val="000000"/>
                <w:sz w:val="20"/>
                <w:szCs w:val="20"/>
                <w:lang w:eastAsia="es-CO"/>
              </w:rPr>
              <w:t xml:space="preserve">$ </w:t>
            </w:r>
            <w:ins w:id="51" w:author="fmolina" w:date="2016-11-08T16:30:00Z">
              <w:r w:rsidR="009763EC">
                <w:rPr>
                  <w:rFonts w:ascii="Arial" w:eastAsia="Times New Roman" w:hAnsi="Arial" w:cs="Arial"/>
                  <w:color w:val="000000"/>
                  <w:sz w:val="20"/>
                  <w:szCs w:val="20"/>
                  <w:lang w:eastAsia="es-CO"/>
                </w:rPr>
                <w:t>6</w:t>
              </w:r>
            </w:ins>
            <w:del w:id="52" w:author="fmolina" w:date="2016-11-08T16:30:00Z">
              <w:r w:rsidRPr="00DE31D0" w:rsidDel="009763EC">
                <w:rPr>
                  <w:rFonts w:ascii="Arial" w:eastAsia="Times New Roman" w:hAnsi="Arial" w:cs="Arial"/>
                  <w:color w:val="000000"/>
                  <w:sz w:val="20"/>
                  <w:szCs w:val="20"/>
                  <w:lang w:eastAsia="es-CO"/>
                </w:rPr>
                <w:delText>5</w:delText>
              </w:r>
            </w:del>
            <w:r w:rsidRPr="00DE31D0">
              <w:rPr>
                <w:rFonts w:ascii="Arial" w:eastAsia="Times New Roman" w:hAnsi="Arial" w:cs="Arial"/>
                <w:color w:val="000000"/>
                <w:sz w:val="20"/>
                <w:szCs w:val="20"/>
                <w:lang w:eastAsia="es-CO"/>
              </w:rPr>
              <w:t>,808,000.00</w:t>
            </w:r>
          </w:p>
        </w:tc>
      </w:tr>
      <w:tr w:rsidR="00DE31D0" w:rsidRPr="00DE31D0" w:rsidTr="00DE31D0">
        <w:trPr>
          <w:trHeight w:val="270"/>
        </w:trPr>
        <w:tc>
          <w:tcPr>
            <w:tcW w:w="631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TOTAL GASTOS INHERENTES</w:t>
            </w:r>
          </w:p>
        </w:tc>
        <w:tc>
          <w:tcPr>
            <w:tcW w:w="2202" w:type="dxa"/>
            <w:tcBorders>
              <w:top w:val="nil"/>
              <w:left w:val="nil"/>
              <w:bottom w:val="single" w:sz="8" w:space="0" w:color="auto"/>
              <w:right w:val="single" w:sz="8" w:space="0" w:color="auto"/>
            </w:tcBorders>
            <w:shd w:val="clear" w:color="auto" w:fill="auto"/>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xml:space="preserve">$ </w:t>
            </w:r>
            <w:ins w:id="53" w:author="fmolina" w:date="2016-11-08T16:31:00Z">
              <w:r w:rsidR="009763EC">
                <w:rPr>
                  <w:rFonts w:ascii="Arial" w:eastAsia="Times New Roman" w:hAnsi="Arial" w:cs="Arial"/>
                  <w:b/>
                  <w:bCs/>
                  <w:color w:val="000000"/>
                  <w:sz w:val="20"/>
                  <w:szCs w:val="20"/>
                  <w:lang w:eastAsia="es-CO"/>
                </w:rPr>
                <w:t>6.582.659.805</w:t>
              </w:r>
            </w:ins>
            <w:r w:rsidRPr="00DE31D0">
              <w:rPr>
                <w:rFonts w:ascii="Arial" w:eastAsia="Times New Roman" w:hAnsi="Arial" w:cs="Arial"/>
                <w:b/>
                <w:bCs/>
                <w:color w:val="000000"/>
                <w:sz w:val="20"/>
                <w:szCs w:val="20"/>
                <w:lang w:eastAsia="es-CO"/>
              </w:rPr>
              <w:t>.00</w:t>
            </w:r>
          </w:p>
        </w:tc>
      </w:tr>
      <w:tr w:rsidR="00DE31D0" w:rsidRPr="00DE31D0" w:rsidTr="00DE31D0">
        <w:trPr>
          <w:trHeight w:val="270"/>
        </w:trPr>
        <w:tc>
          <w:tcPr>
            <w:tcW w:w="6318"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DE31D0" w:rsidRPr="00DE31D0" w:rsidRDefault="00DE31D0" w:rsidP="00DE31D0">
            <w:pPr>
              <w:suppressAutoHyphens w:val="0"/>
              <w:autoSpaceDN/>
              <w:spacing w:after="0"/>
              <w:jc w:val="center"/>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TOTAL CONTRATO</w:t>
            </w:r>
          </w:p>
        </w:tc>
        <w:tc>
          <w:tcPr>
            <w:tcW w:w="2202" w:type="dxa"/>
            <w:tcBorders>
              <w:top w:val="nil"/>
              <w:left w:val="nil"/>
              <w:bottom w:val="single" w:sz="8" w:space="0" w:color="auto"/>
              <w:right w:val="single" w:sz="8" w:space="0" w:color="auto"/>
            </w:tcBorders>
            <w:shd w:val="clear" w:color="000000" w:fill="D9D9D9"/>
            <w:noWrap/>
            <w:vAlign w:val="center"/>
            <w:hideMark/>
          </w:tcPr>
          <w:p w:rsidR="00DE31D0" w:rsidRPr="00DE31D0" w:rsidRDefault="00DE31D0" w:rsidP="00DE31D0">
            <w:pPr>
              <w:suppressAutoHyphens w:val="0"/>
              <w:autoSpaceDN/>
              <w:spacing w:after="0"/>
              <w:jc w:val="right"/>
              <w:textAlignment w:val="auto"/>
              <w:rPr>
                <w:rFonts w:ascii="Arial" w:eastAsia="Times New Roman" w:hAnsi="Arial" w:cs="Arial"/>
                <w:b/>
                <w:bCs/>
                <w:color w:val="000000"/>
                <w:sz w:val="20"/>
                <w:szCs w:val="20"/>
                <w:lang w:eastAsia="es-CO"/>
              </w:rPr>
            </w:pPr>
            <w:r w:rsidRPr="00DE31D0">
              <w:rPr>
                <w:rFonts w:ascii="Arial" w:eastAsia="Times New Roman" w:hAnsi="Arial" w:cs="Arial"/>
                <w:b/>
                <w:bCs/>
                <w:color w:val="000000"/>
                <w:sz w:val="20"/>
                <w:szCs w:val="20"/>
                <w:lang w:eastAsia="es-CO"/>
              </w:rPr>
              <w:t xml:space="preserve">$ </w:t>
            </w:r>
            <w:ins w:id="54" w:author="fmolina" w:date="2016-11-08T16:31:00Z">
              <w:r w:rsidR="009763EC">
                <w:rPr>
                  <w:rFonts w:ascii="Arial" w:eastAsia="Times New Roman" w:hAnsi="Arial" w:cs="Arial"/>
                  <w:b/>
                  <w:bCs/>
                  <w:color w:val="000000"/>
                  <w:sz w:val="20"/>
                  <w:szCs w:val="20"/>
                  <w:lang w:eastAsia="es-CO"/>
                </w:rPr>
                <w:t>242.877.924</w:t>
              </w:r>
            </w:ins>
            <w:r w:rsidRPr="00DE31D0">
              <w:rPr>
                <w:rFonts w:ascii="Arial" w:eastAsia="Times New Roman" w:hAnsi="Arial" w:cs="Arial"/>
                <w:b/>
                <w:bCs/>
                <w:color w:val="000000"/>
                <w:sz w:val="20"/>
                <w:szCs w:val="20"/>
                <w:lang w:eastAsia="es-CO"/>
              </w:rPr>
              <w:t>,000.00</w:t>
            </w:r>
          </w:p>
        </w:tc>
      </w:tr>
    </w:tbl>
    <w:p w:rsidR="009F5A5D" w:rsidRDefault="009F5A5D" w:rsidP="009F5A5D">
      <w:pPr>
        <w:suppressAutoHyphens w:val="0"/>
        <w:autoSpaceDN/>
        <w:jc w:val="both"/>
        <w:textAlignment w:val="auto"/>
        <w:rPr>
          <w:rFonts w:ascii="Arial" w:hAnsi="Arial" w:cs="Arial"/>
          <w:b/>
          <w:sz w:val="18"/>
          <w:szCs w:val="18"/>
        </w:rPr>
      </w:pPr>
      <w:r w:rsidRPr="00670022">
        <w:rPr>
          <w:rFonts w:ascii="Arial" w:hAnsi="Arial" w:cs="Arial"/>
          <w:b/>
          <w:sz w:val="18"/>
          <w:szCs w:val="23"/>
        </w:rPr>
        <w:t>*</w:t>
      </w:r>
      <w:r>
        <w:rPr>
          <w:rFonts w:ascii="Arial" w:hAnsi="Arial" w:cs="Arial"/>
          <w:b/>
          <w:sz w:val="18"/>
          <w:szCs w:val="18"/>
        </w:rPr>
        <w:t xml:space="preserve">La distribución de recursos por tipo de productor puede ser ajustada por FINAGRO de acuerdo a la demanda de recursos, siempre y cuando se de cumplimiento a la regla de </w:t>
      </w:r>
      <w:del w:id="55" w:author="fmolina" w:date="2016-11-08T16:27:00Z">
        <w:r w:rsidDel="0065590C">
          <w:rPr>
            <w:rFonts w:ascii="Arial" w:hAnsi="Arial" w:cs="Arial"/>
            <w:b/>
            <w:sz w:val="18"/>
            <w:szCs w:val="18"/>
          </w:rPr>
          <w:delText xml:space="preserve">mínimo el 40% para pequeño productor y </w:delText>
        </w:r>
      </w:del>
      <w:r>
        <w:rPr>
          <w:rFonts w:ascii="Arial" w:hAnsi="Arial" w:cs="Arial"/>
          <w:b/>
          <w:sz w:val="18"/>
          <w:szCs w:val="18"/>
        </w:rPr>
        <w:t>máximo el 20% para grande productor.</w:t>
      </w:r>
    </w:p>
    <w:p w:rsidR="009F5A5D" w:rsidRPr="009F5A5D" w:rsidRDefault="009F5A5D" w:rsidP="009F5A5D">
      <w:pPr>
        <w:suppressAutoHyphens w:val="0"/>
        <w:autoSpaceDN/>
        <w:jc w:val="both"/>
        <w:textAlignment w:val="auto"/>
        <w:rPr>
          <w:rFonts w:ascii="Arial" w:hAnsi="Arial" w:cs="Arial"/>
          <w:sz w:val="18"/>
          <w:szCs w:val="18"/>
        </w:rPr>
      </w:pPr>
      <w:r>
        <w:rPr>
          <w:rFonts w:ascii="Arial" w:hAnsi="Arial" w:cs="Arial"/>
          <w:b/>
          <w:sz w:val="18"/>
          <w:szCs w:val="18"/>
        </w:rPr>
        <w:lastRenderedPageBreak/>
        <w:t xml:space="preserve">** Para efectos de la ejecución presupuestal, el subsidio comprometido de las operaciones de los esquemas asociativo y de integración, consumen recursos de pequeño productor. </w:t>
      </w:r>
    </w:p>
    <w:p w:rsidR="0018126D" w:rsidRPr="00451D5B" w:rsidRDefault="0018126D" w:rsidP="00451D5B">
      <w:pPr>
        <w:pStyle w:val="Ttulo3"/>
        <w:numPr>
          <w:ilvl w:val="1"/>
          <w:numId w:val="1"/>
        </w:numPr>
        <w:spacing w:before="0"/>
        <w:ind w:left="567" w:hanging="567"/>
        <w:jc w:val="both"/>
        <w:rPr>
          <w:rFonts w:ascii="Arial" w:hAnsi="Arial" w:cs="Arial"/>
          <w:color w:val="auto"/>
          <w:sz w:val="23"/>
          <w:szCs w:val="23"/>
          <w:lang w:val="es-CO"/>
        </w:rPr>
      </w:pPr>
      <w:bookmarkStart w:id="56" w:name="_Toc447195776"/>
      <w:r w:rsidRPr="00451D5B">
        <w:rPr>
          <w:rFonts w:ascii="Arial" w:hAnsi="Arial" w:cs="Arial"/>
          <w:color w:val="auto"/>
          <w:sz w:val="23"/>
          <w:szCs w:val="23"/>
          <w:lang w:val="es-CO"/>
        </w:rPr>
        <w:t xml:space="preserve">Consideraciones </w:t>
      </w:r>
      <w:r w:rsidR="002A5775" w:rsidRPr="00451D5B">
        <w:rPr>
          <w:rFonts w:ascii="Arial" w:hAnsi="Arial" w:cs="Arial"/>
          <w:color w:val="auto"/>
          <w:sz w:val="23"/>
          <w:szCs w:val="23"/>
          <w:lang w:val="es-CO"/>
        </w:rPr>
        <w:t>respecto al</w:t>
      </w:r>
      <w:r w:rsidRPr="00451D5B">
        <w:rPr>
          <w:rFonts w:ascii="Arial" w:hAnsi="Arial" w:cs="Arial"/>
          <w:color w:val="auto"/>
          <w:sz w:val="23"/>
          <w:szCs w:val="23"/>
          <w:lang w:val="es-CO"/>
        </w:rPr>
        <w:t xml:space="preserve"> Presupuesto </w:t>
      </w:r>
      <w:r w:rsidR="0044744F" w:rsidRPr="00451D5B">
        <w:rPr>
          <w:rFonts w:ascii="Arial" w:hAnsi="Arial" w:cs="Arial"/>
          <w:color w:val="auto"/>
          <w:sz w:val="23"/>
          <w:szCs w:val="23"/>
          <w:lang w:val="es-CO"/>
        </w:rPr>
        <w:t xml:space="preserve">y </w:t>
      </w:r>
      <w:r w:rsidR="00ED0FFC" w:rsidRPr="00451D5B">
        <w:rPr>
          <w:rFonts w:ascii="Arial" w:hAnsi="Arial" w:cs="Arial"/>
          <w:color w:val="auto"/>
          <w:sz w:val="23"/>
          <w:szCs w:val="23"/>
          <w:lang w:val="es-CO"/>
        </w:rPr>
        <w:t xml:space="preserve">Recursos </w:t>
      </w:r>
      <w:r w:rsidRPr="00451D5B">
        <w:rPr>
          <w:rFonts w:ascii="Arial" w:hAnsi="Arial" w:cs="Arial"/>
          <w:color w:val="auto"/>
          <w:sz w:val="23"/>
          <w:szCs w:val="23"/>
          <w:lang w:val="es-CO"/>
        </w:rPr>
        <w:t>del Plan Operativo</w:t>
      </w:r>
      <w:bookmarkEnd w:id="56"/>
    </w:p>
    <w:p w:rsidR="0018126D" w:rsidRPr="00960337" w:rsidRDefault="0018126D" w:rsidP="001E574D">
      <w:pPr>
        <w:pStyle w:val="Prrafodelista"/>
        <w:suppressAutoHyphens w:val="0"/>
        <w:autoSpaceDN/>
        <w:ind w:left="0"/>
        <w:jc w:val="both"/>
        <w:textAlignment w:val="auto"/>
        <w:rPr>
          <w:rFonts w:ascii="Arial" w:hAnsi="Arial" w:cs="Arial"/>
          <w:sz w:val="23"/>
          <w:szCs w:val="23"/>
          <w:lang w:val="es-CO"/>
        </w:rPr>
      </w:pPr>
    </w:p>
    <w:p w:rsidR="0018126D" w:rsidRPr="009F5A5D" w:rsidRDefault="0012165A" w:rsidP="00451D5B">
      <w:pPr>
        <w:pStyle w:val="Prrafodelista"/>
        <w:numPr>
          <w:ilvl w:val="0"/>
          <w:numId w:val="30"/>
        </w:numPr>
        <w:suppressAutoHyphens w:val="0"/>
        <w:autoSpaceDN/>
        <w:jc w:val="both"/>
        <w:textAlignment w:val="auto"/>
        <w:rPr>
          <w:rFonts w:ascii="Arial" w:hAnsi="Arial" w:cs="Arial"/>
          <w:sz w:val="23"/>
          <w:szCs w:val="23"/>
          <w:lang w:val="es-CO"/>
        </w:rPr>
      </w:pPr>
      <w:r w:rsidRPr="009F5A5D">
        <w:rPr>
          <w:rFonts w:ascii="Arial" w:hAnsi="Arial" w:cs="Arial"/>
          <w:sz w:val="23"/>
          <w:szCs w:val="23"/>
          <w:lang w:val="es-CO"/>
        </w:rPr>
        <w:t xml:space="preserve">Cualquier modificación que se haga al presupuesto del Plan Operativo establecido, se realizará mediante aprobación </w:t>
      </w:r>
      <w:r w:rsidR="0031338C">
        <w:rPr>
          <w:rFonts w:ascii="Arial" w:hAnsi="Arial" w:cs="Arial"/>
          <w:sz w:val="23"/>
          <w:szCs w:val="23"/>
          <w:lang w:val="es-CO"/>
        </w:rPr>
        <w:t xml:space="preserve">por mayoría simple </w:t>
      </w:r>
      <w:r w:rsidRPr="009F5A5D">
        <w:rPr>
          <w:rFonts w:ascii="Arial" w:hAnsi="Arial" w:cs="Arial"/>
          <w:sz w:val="23"/>
          <w:szCs w:val="23"/>
          <w:lang w:val="es-CO"/>
        </w:rPr>
        <w:t>de los miembros del Comité Administrativo con poder decisorio, teniendo presente que para estos efectos el Ordenador del Gasto es el Ministerio de Agricultura y Desarrollo Rural.</w:t>
      </w:r>
    </w:p>
    <w:p w:rsidR="0018126D" w:rsidRPr="009F5A5D" w:rsidRDefault="0018126D" w:rsidP="00451D5B">
      <w:pPr>
        <w:pStyle w:val="Prrafodelista"/>
        <w:suppressAutoHyphens w:val="0"/>
        <w:autoSpaceDN/>
        <w:ind w:left="360"/>
        <w:jc w:val="both"/>
        <w:textAlignment w:val="auto"/>
        <w:rPr>
          <w:rFonts w:ascii="Arial" w:hAnsi="Arial" w:cs="Arial"/>
          <w:sz w:val="23"/>
          <w:szCs w:val="23"/>
          <w:lang w:val="es-CO"/>
        </w:rPr>
      </w:pPr>
    </w:p>
    <w:p w:rsidR="00BA317D" w:rsidRPr="00145E3B" w:rsidRDefault="0012165A" w:rsidP="00A36A71">
      <w:pPr>
        <w:pStyle w:val="Prrafodelista"/>
        <w:numPr>
          <w:ilvl w:val="0"/>
          <w:numId w:val="30"/>
        </w:numPr>
        <w:suppressAutoHyphens w:val="0"/>
        <w:autoSpaceDN/>
        <w:jc w:val="both"/>
        <w:textAlignment w:val="auto"/>
        <w:rPr>
          <w:rFonts w:ascii="Arial" w:hAnsi="Arial" w:cs="Arial"/>
          <w:sz w:val="23"/>
          <w:szCs w:val="23"/>
          <w:lang w:val="es-CO"/>
        </w:rPr>
      </w:pPr>
      <w:r w:rsidRPr="00145E3B">
        <w:rPr>
          <w:rFonts w:ascii="Arial" w:hAnsi="Arial" w:cs="Arial"/>
          <w:sz w:val="23"/>
          <w:szCs w:val="23"/>
          <w:lang w:val="es-CO"/>
        </w:rPr>
        <w:t xml:space="preserve">Cuando la recuperación de los recursos </w:t>
      </w:r>
      <w:r w:rsidR="0031338C" w:rsidRPr="00145E3B">
        <w:rPr>
          <w:rFonts w:ascii="Arial" w:hAnsi="Arial" w:cs="Arial"/>
          <w:sz w:val="23"/>
          <w:szCs w:val="23"/>
          <w:lang w:val="es-CO"/>
        </w:rPr>
        <w:t xml:space="preserve">otorgados para los instrumentos LEC e ICR </w:t>
      </w:r>
      <w:r w:rsidRPr="00145E3B">
        <w:rPr>
          <w:rFonts w:ascii="Arial" w:hAnsi="Arial" w:cs="Arial"/>
          <w:sz w:val="23"/>
          <w:szCs w:val="23"/>
          <w:lang w:val="es-CO"/>
        </w:rPr>
        <w:t xml:space="preserve">2016 </w:t>
      </w:r>
      <w:r w:rsidR="0031338C" w:rsidRPr="00145E3B">
        <w:rPr>
          <w:rFonts w:ascii="Arial" w:hAnsi="Arial" w:cs="Arial"/>
          <w:sz w:val="23"/>
          <w:szCs w:val="23"/>
          <w:lang w:val="es-CO"/>
        </w:rPr>
        <w:t>producto d</w:t>
      </w:r>
      <w:r w:rsidRPr="00145E3B">
        <w:rPr>
          <w:rFonts w:ascii="Arial" w:hAnsi="Arial" w:cs="Arial"/>
          <w:sz w:val="23"/>
          <w:szCs w:val="23"/>
          <w:lang w:val="es-CO"/>
        </w:rPr>
        <w:t>el control de inversión</w:t>
      </w:r>
      <w:r w:rsidR="0031338C" w:rsidRPr="00145E3B">
        <w:rPr>
          <w:rFonts w:ascii="Arial" w:hAnsi="Arial" w:cs="Arial"/>
          <w:sz w:val="23"/>
          <w:szCs w:val="23"/>
          <w:lang w:val="es-CO"/>
        </w:rPr>
        <w:t xml:space="preserve"> que adelante FINAGRO</w:t>
      </w:r>
      <w:r w:rsidRPr="00145E3B">
        <w:rPr>
          <w:rFonts w:ascii="Arial" w:hAnsi="Arial" w:cs="Arial"/>
          <w:sz w:val="23"/>
          <w:szCs w:val="23"/>
          <w:lang w:val="es-CO"/>
        </w:rPr>
        <w:t xml:space="preserve">, tenga lugar </w:t>
      </w:r>
      <w:r w:rsidR="0031338C" w:rsidRPr="00145E3B">
        <w:rPr>
          <w:rFonts w:ascii="Arial" w:hAnsi="Arial" w:cs="Arial"/>
          <w:sz w:val="23"/>
          <w:szCs w:val="23"/>
          <w:lang w:val="es-CO"/>
        </w:rPr>
        <w:t>dentro del plazo de ejecución de</w:t>
      </w:r>
      <w:r w:rsidR="0006340C" w:rsidRPr="00145E3B">
        <w:rPr>
          <w:rFonts w:ascii="Arial" w:hAnsi="Arial" w:cs="Arial"/>
          <w:sz w:val="23"/>
          <w:szCs w:val="23"/>
          <w:lang w:val="es-CO"/>
        </w:rPr>
        <w:t>l contrato</w:t>
      </w:r>
      <w:r w:rsidRPr="00145E3B">
        <w:rPr>
          <w:rFonts w:ascii="Arial" w:hAnsi="Arial" w:cs="Arial"/>
          <w:sz w:val="23"/>
          <w:szCs w:val="23"/>
          <w:lang w:val="es-CO"/>
        </w:rPr>
        <w:t>, se liberará el presupuesto comprometido con el fin de permitir el ingreso de más operaciones de crédito.</w:t>
      </w:r>
      <w:r w:rsidR="00433E35">
        <w:rPr>
          <w:rFonts w:ascii="Arial" w:hAnsi="Arial" w:cs="Arial"/>
          <w:sz w:val="23"/>
          <w:szCs w:val="23"/>
          <w:lang w:val="es-CO"/>
        </w:rPr>
        <w:t xml:space="preserve"> </w:t>
      </w:r>
      <w:r w:rsidRPr="00145E3B">
        <w:rPr>
          <w:rFonts w:ascii="Arial" w:hAnsi="Arial" w:cs="Arial"/>
          <w:sz w:val="23"/>
          <w:szCs w:val="23"/>
          <w:lang w:val="es-CO"/>
        </w:rPr>
        <w:t>Los recursos liberados dentro de</w:t>
      </w:r>
      <w:r w:rsidR="0006340C" w:rsidRPr="00145E3B">
        <w:rPr>
          <w:rFonts w:ascii="Arial" w:hAnsi="Arial" w:cs="Arial"/>
          <w:sz w:val="23"/>
          <w:szCs w:val="23"/>
          <w:lang w:val="es-CO"/>
        </w:rPr>
        <w:t xml:space="preserve">l plazo de ejecución del contrato de los instrumentos LEC e ICR , </w:t>
      </w:r>
      <w:r w:rsidRPr="00145E3B">
        <w:rPr>
          <w:rFonts w:ascii="Arial" w:hAnsi="Arial" w:cs="Arial"/>
          <w:sz w:val="23"/>
          <w:szCs w:val="23"/>
          <w:lang w:val="es-CO"/>
        </w:rPr>
        <w:t xml:space="preserve">por </w:t>
      </w:r>
      <w:r w:rsidR="000E1F31" w:rsidRPr="00145E3B">
        <w:rPr>
          <w:rFonts w:ascii="Arial" w:hAnsi="Arial" w:cs="Arial"/>
          <w:sz w:val="23"/>
          <w:szCs w:val="23"/>
          <w:lang w:val="es-CO"/>
        </w:rPr>
        <w:t>los</w:t>
      </w:r>
      <w:r w:rsidRPr="00145E3B">
        <w:rPr>
          <w:rFonts w:ascii="Arial" w:hAnsi="Arial" w:cs="Arial"/>
          <w:sz w:val="23"/>
          <w:szCs w:val="23"/>
          <w:lang w:val="es-CO"/>
        </w:rPr>
        <w:t xml:space="preserve"> </w:t>
      </w:r>
      <w:r w:rsidR="0006340C" w:rsidRPr="00145E3B">
        <w:rPr>
          <w:rFonts w:ascii="Arial" w:hAnsi="Arial" w:cs="Arial"/>
          <w:sz w:val="23"/>
          <w:szCs w:val="23"/>
          <w:lang w:val="es-CO"/>
        </w:rPr>
        <w:t xml:space="preserve">pagos </w:t>
      </w:r>
      <w:r w:rsidRPr="00145E3B">
        <w:rPr>
          <w:rFonts w:ascii="Arial" w:hAnsi="Arial" w:cs="Arial"/>
          <w:sz w:val="23"/>
          <w:szCs w:val="23"/>
          <w:lang w:val="es-CO"/>
        </w:rPr>
        <w:t>anticipad</w:t>
      </w:r>
      <w:r w:rsidR="0006340C" w:rsidRPr="00145E3B">
        <w:rPr>
          <w:rFonts w:ascii="Arial" w:hAnsi="Arial" w:cs="Arial"/>
          <w:sz w:val="23"/>
          <w:szCs w:val="23"/>
          <w:lang w:val="es-CO"/>
        </w:rPr>
        <w:t>o</w:t>
      </w:r>
      <w:r w:rsidRPr="00145E3B">
        <w:rPr>
          <w:rFonts w:ascii="Arial" w:hAnsi="Arial" w:cs="Arial"/>
          <w:sz w:val="23"/>
          <w:szCs w:val="23"/>
          <w:lang w:val="es-CO"/>
        </w:rPr>
        <w:t xml:space="preserve">s de créditos con subsidio </w:t>
      </w:r>
      <w:r w:rsidR="0006340C" w:rsidRPr="00145E3B">
        <w:rPr>
          <w:rFonts w:ascii="Arial" w:hAnsi="Arial" w:cs="Arial"/>
          <w:sz w:val="23"/>
          <w:szCs w:val="23"/>
          <w:lang w:val="es-CO"/>
        </w:rPr>
        <w:t xml:space="preserve">a la </w:t>
      </w:r>
      <w:r w:rsidRPr="00145E3B">
        <w:rPr>
          <w:rFonts w:ascii="Arial" w:hAnsi="Arial" w:cs="Arial"/>
          <w:sz w:val="23"/>
          <w:szCs w:val="23"/>
          <w:lang w:val="es-CO"/>
        </w:rPr>
        <w:t>tasa</w:t>
      </w:r>
      <w:r w:rsidR="000E1F31" w:rsidRPr="00145E3B">
        <w:rPr>
          <w:rFonts w:ascii="Arial" w:hAnsi="Arial" w:cs="Arial"/>
          <w:sz w:val="23"/>
          <w:szCs w:val="23"/>
          <w:lang w:val="es-CO"/>
        </w:rPr>
        <w:t>, así como la diferencia de los valores comprometidos y aquellos efectivamente otorgados</w:t>
      </w:r>
      <w:r w:rsidR="0006340C" w:rsidRPr="00145E3B">
        <w:rPr>
          <w:rFonts w:ascii="Arial" w:hAnsi="Arial" w:cs="Arial"/>
          <w:sz w:val="23"/>
          <w:szCs w:val="23"/>
          <w:lang w:val="es-CO"/>
        </w:rPr>
        <w:t xml:space="preserve"> y</w:t>
      </w:r>
      <w:r w:rsidR="000E1F31" w:rsidRPr="00145E3B">
        <w:rPr>
          <w:rFonts w:ascii="Arial" w:hAnsi="Arial" w:cs="Arial"/>
          <w:sz w:val="23"/>
          <w:szCs w:val="23"/>
          <w:lang w:val="es-CO"/>
        </w:rPr>
        <w:t xml:space="preserve"> las</w:t>
      </w:r>
      <w:r w:rsidR="0006340C" w:rsidRPr="00145E3B">
        <w:rPr>
          <w:rFonts w:ascii="Arial" w:hAnsi="Arial" w:cs="Arial"/>
          <w:sz w:val="23"/>
          <w:szCs w:val="23"/>
          <w:lang w:val="es-CO"/>
        </w:rPr>
        <w:t xml:space="preserve"> anulaciones de</w:t>
      </w:r>
      <w:r w:rsidR="00DF7F38" w:rsidRPr="00145E3B">
        <w:rPr>
          <w:rFonts w:ascii="Arial" w:hAnsi="Arial" w:cs="Arial"/>
          <w:sz w:val="23"/>
          <w:szCs w:val="23"/>
          <w:lang w:val="es-CO"/>
        </w:rPr>
        <w:t xml:space="preserve"> LEC e</w:t>
      </w:r>
      <w:r w:rsidR="0006340C" w:rsidRPr="00145E3B">
        <w:rPr>
          <w:rFonts w:ascii="Arial" w:hAnsi="Arial" w:cs="Arial"/>
          <w:sz w:val="23"/>
          <w:szCs w:val="23"/>
          <w:lang w:val="es-CO"/>
        </w:rPr>
        <w:t xml:space="preserve"> ICR</w:t>
      </w:r>
      <w:r w:rsidRPr="00145E3B">
        <w:rPr>
          <w:rFonts w:ascii="Arial" w:hAnsi="Arial" w:cs="Arial"/>
          <w:sz w:val="23"/>
          <w:szCs w:val="23"/>
          <w:lang w:val="es-CO"/>
        </w:rPr>
        <w:t>, se destinar</w:t>
      </w:r>
      <w:r w:rsidR="00DF7F38" w:rsidRPr="00145E3B">
        <w:rPr>
          <w:rFonts w:ascii="Arial" w:hAnsi="Arial" w:cs="Arial"/>
          <w:sz w:val="23"/>
          <w:szCs w:val="23"/>
          <w:lang w:val="es-CO"/>
        </w:rPr>
        <w:t>á</w:t>
      </w:r>
      <w:r w:rsidRPr="00145E3B">
        <w:rPr>
          <w:rFonts w:ascii="Arial" w:hAnsi="Arial" w:cs="Arial"/>
          <w:sz w:val="23"/>
          <w:szCs w:val="23"/>
          <w:lang w:val="es-CO"/>
        </w:rPr>
        <w:t>n para el acceso de más beneficiarios en el caso de ser necesario. En relación a la LEC</w:t>
      </w:r>
      <w:r w:rsidR="00DF7F38" w:rsidRPr="00145E3B">
        <w:rPr>
          <w:rFonts w:ascii="Arial" w:hAnsi="Arial" w:cs="Arial"/>
          <w:sz w:val="23"/>
          <w:szCs w:val="23"/>
          <w:lang w:val="es-CO"/>
        </w:rPr>
        <w:t>,</w:t>
      </w:r>
      <w:r w:rsidRPr="00145E3B">
        <w:rPr>
          <w:rFonts w:ascii="Arial" w:hAnsi="Arial" w:cs="Arial"/>
          <w:sz w:val="23"/>
          <w:szCs w:val="23"/>
          <w:lang w:val="es-CO"/>
        </w:rPr>
        <w:t xml:space="preserve"> la liberación será inmediata cuando el crédito quede </w:t>
      </w:r>
      <w:r w:rsidR="00D26EC3" w:rsidRPr="00145E3B">
        <w:rPr>
          <w:rFonts w:ascii="Arial" w:hAnsi="Arial" w:cs="Arial"/>
          <w:sz w:val="23"/>
          <w:szCs w:val="23"/>
          <w:lang w:val="es-CO"/>
        </w:rPr>
        <w:t>pagado</w:t>
      </w:r>
      <w:r w:rsidRPr="00145E3B">
        <w:rPr>
          <w:rFonts w:ascii="Arial" w:hAnsi="Arial" w:cs="Arial"/>
          <w:sz w:val="23"/>
          <w:szCs w:val="23"/>
          <w:lang w:val="es-CO"/>
        </w:rPr>
        <w:t xml:space="preserve"> y para ICR </w:t>
      </w:r>
      <w:r w:rsidR="00BA317D" w:rsidRPr="00145E3B">
        <w:rPr>
          <w:rFonts w:ascii="Arial" w:eastAsiaTheme="minorHAnsi" w:hAnsi="Arial" w:cs="Arial"/>
          <w:sz w:val="23"/>
          <w:szCs w:val="23"/>
          <w:lang w:val="es-ES"/>
        </w:rPr>
        <w:t>se liberarán automáticamente cuando hayan transcurrido los 180 días calendario previstos para reclamaciones que otorga la norma, en los otros casos que no cumplen los 180 días, de requerirse, FINAGRO tomará la decisión en Comité</w:t>
      </w:r>
      <w:r w:rsidR="007C59A6" w:rsidRPr="00145E3B">
        <w:rPr>
          <w:rFonts w:ascii="Arial" w:eastAsiaTheme="minorHAnsi" w:hAnsi="Arial" w:cs="Arial"/>
          <w:sz w:val="23"/>
          <w:szCs w:val="23"/>
          <w:lang w:val="es-ES"/>
        </w:rPr>
        <w:t xml:space="preserve"> Técnico.</w:t>
      </w:r>
    </w:p>
    <w:p w:rsidR="00BA317D" w:rsidRPr="00BA317D" w:rsidRDefault="00BA317D" w:rsidP="00BA317D">
      <w:pPr>
        <w:pStyle w:val="Prrafodelista"/>
        <w:rPr>
          <w:rFonts w:ascii="Arial" w:hAnsi="Arial" w:cs="Arial"/>
          <w:sz w:val="23"/>
          <w:szCs w:val="23"/>
          <w:lang w:val="es-CO"/>
        </w:rPr>
      </w:pPr>
    </w:p>
    <w:p w:rsidR="00E013CE" w:rsidRPr="009F5A5D" w:rsidRDefault="0012165A" w:rsidP="00451D5B">
      <w:pPr>
        <w:pStyle w:val="Prrafodelista"/>
        <w:numPr>
          <w:ilvl w:val="0"/>
          <w:numId w:val="30"/>
        </w:numPr>
        <w:suppressAutoHyphens w:val="0"/>
        <w:autoSpaceDN/>
        <w:jc w:val="both"/>
        <w:textAlignment w:val="auto"/>
        <w:rPr>
          <w:rFonts w:ascii="Arial" w:hAnsi="Arial" w:cs="Arial"/>
          <w:sz w:val="23"/>
          <w:szCs w:val="23"/>
          <w:lang w:val="es-CO"/>
        </w:rPr>
      </w:pPr>
      <w:r w:rsidRPr="009F5A5D">
        <w:rPr>
          <w:rFonts w:ascii="Arial" w:hAnsi="Arial" w:cs="Arial"/>
          <w:sz w:val="23"/>
          <w:szCs w:val="23"/>
          <w:lang w:val="es-CO"/>
        </w:rPr>
        <w:t xml:space="preserve">Los saldos de recursos no ejecutados ni comprometidos al finalizar el plazo </w:t>
      </w:r>
      <w:r w:rsidR="00745149">
        <w:rPr>
          <w:rFonts w:ascii="Arial" w:hAnsi="Arial" w:cs="Arial"/>
          <w:sz w:val="23"/>
          <w:szCs w:val="23"/>
          <w:lang w:val="es-CO"/>
        </w:rPr>
        <w:t xml:space="preserve">de ejecución </w:t>
      </w:r>
      <w:r w:rsidRPr="009F5A5D">
        <w:rPr>
          <w:rFonts w:ascii="Arial" w:hAnsi="Arial" w:cs="Arial"/>
          <w:sz w:val="23"/>
          <w:szCs w:val="23"/>
          <w:lang w:val="es-CO"/>
        </w:rPr>
        <w:t>del contrato, por corresponder a recursos públicos, deberán consignarse por FINAGRO</w:t>
      </w:r>
      <w:r w:rsidR="00A67427" w:rsidRPr="009F5A5D">
        <w:rPr>
          <w:rFonts w:ascii="Arial" w:hAnsi="Arial" w:cs="Arial"/>
          <w:sz w:val="23"/>
          <w:szCs w:val="23"/>
          <w:lang w:val="es-CO"/>
        </w:rPr>
        <w:t xml:space="preserve"> </w:t>
      </w:r>
      <w:r w:rsidR="00A67427">
        <w:rPr>
          <w:rFonts w:ascii="Arial" w:hAnsi="Arial" w:cs="Arial"/>
          <w:sz w:val="23"/>
          <w:szCs w:val="23"/>
          <w:lang w:val="es-CO"/>
        </w:rPr>
        <w:t>en</w:t>
      </w:r>
      <w:r w:rsidR="00A67427" w:rsidRPr="009F5A5D">
        <w:rPr>
          <w:rFonts w:ascii="Arial" w:hAnsi="Arial" w:cs="Arial"/>
          <w:sz w:val="23"/>
          <w:szCs w:val="23"/>
          <w:lang w:val="es-CO"/>
        </w:rPr>
        <w:t xml:space="preserve"> favor de la D</w:t>
      </w:r>
      <w:r w:rsidR="00A67427">
        <w:rPr>
          <w:rFonts w:ascii="Arial" w:hAnsi="Arial" w:cs="Arial"/>
          <w:sz w:val="23"/>
          <w:szCs w:val="23"/>
          <w:lang w:val="es-CO"/>
        </w:rPr>
        <w:t xml:space="preserve">irección del </w:t>
      </w:r>
      <w:r w:rsidR="00A67427" w:rsidRPr="009F5A5D">
        <w:rPr>
          <w:rFonts w:ascii="Arial" w:hAnsi="Arial" w:cs="Arial"/>
          <w:sz w:val="23"/>
          <w:szCs w:val="23"/>
          <w:lang w:val="es-CO"/>
        </w:rPr>
        <w:t>T</w:t>
      </w:r>
      <w:r w:rsidR="00A67427">
        <w:rPr>
          <w:rFonts w:ascii="Arial" w:hAnsi="Arial" w:cs="Arial"/>
          <w:sz w:val="23"/>
          <w:szCs w:val="23"/>
          <w:lang w:val="es-CO"/>
        </w:rPr>
        <w:t xml:space="preserve">esoro </w:t>
      </w:r>
      <w:r w:rsidR="00A67427" w:rsidRPr="009F5A5D">
        <w:rPr>
          <w:rFonts w:ascii="Arial" w:hAnsi="Arial" w:cs="Arial"/>
          <w:sz w:val="23"/>
          <w:szCs w:val="23"/>
          <w:lang w:val="es-CO"/>
        </w:rPr>
        <w:t>N</w:t>
      </w:r>
      <w:r w:rsidR="00A67427">
        <w:rPr>
          <w:rFonts w:ascii="Arial" w:hAnsi="Arial" w:cs="Arial"/>
          <w:sz w:val="23"/>
          <w:szCs w:val="23"/>
          <w:lang w:val="es-CO"/>
        </w:rPr>
        <w:t>acional</w:t>
      </w:r>
      <w:r w:rsidR="007C59A6">
        <w:rPr>
          <w:rFonts w:ascii="Arial" w:hAnsi="Arial" w:cs="Arial"/>
          <w:sz w:val="23"/>
          <w:szCs w:val="23"/>
          <w:lang w:val="es-CO"/>
        </w:rPr>
        <w:t xml:space="preserve"> - DTN</w:t>
      </w:r>
      <w:r w:rsidRPr="009F5A5D">
        <w:rPr>
          <w:rFonts w:ascii="Arial" w:hAnsi="Arial" w:cs="Arial"/>
          <w:sz w:val="23"/>
          <w:szCs w:val="23"/>
          <w:lang w:val="es-CO"/>
        </w:rPr>
        <w:t xml:space="preserve">, según lo establecido en las disposiciones normativas vigentes. </w:t>
      </w:r>
    </w:p>
    <w:p w:rsidR="001B710C" w:rsidRPr="009F5A5D" w:rsidRDefault="001B710C" w:rsidP="00451D5B">
      <w:pPr>
        <w:pStyle w:val="Prrafodelista"/>
        <w:suppressAutoHyphens w:val="0"/>
        <w:autoSpaceDN/>
        <w:ind w:left="360"/>
        <w:jc w:val="both"/>
        <w:textAlignment w:val="auto"/>
        <w:rPr>
          <w:rFonts w:ascii="Arial" w:hAnsi="Arial" w:cs="Arial"/>
          <w:sz w:val="23"/>
          <w:szCs w:val="23"/>
          <w:lang w:val="es-CO"/>
        </w:rPr>
      </w:pPr>
    </w:p>
    <w:p w:rsidR="002E3FF5" w:rsidRPr="009F5A5D" w:rsidRDefault="0012165A" w:rsidP="00451D5B">
      <w:pPr>
        <w:pStyle w:val="Prrafodelista"/>
        <w:numPr>
          <w:ilvl w:val="0"/>
          <w:numId w:val="30"/>
        </w:numPr>
        <w:suppressAutoHyphens w:val="0"/>
        <w:autoSpaceDN/>
        <w:jc w:val="both"/>
        <w:textAlignment w:val="auto"/>
        <w:rPr>
          <w:rFonts w:ascii="Arial" w:hAnsi="Arial" w:cs="Arial"/>
          <w:sz w:val="23"/>
          <w:szCs w:val="23"/>
          <w:lang w:val="es-CO"/>
        </w:rPr>
      </w:pPr>
      <w:r w:rsidRPr="009F5A5D">
        <w:rPr>
          <w:rFonts w:ascii="Arial" w:hAnsi="Arial" w:cs="Arial"/>
          <w:sz w:val="23"/>
          <w:szCs w:val="23"/>
          <w:lang w:val="es-CO"/>
        </w:rPr>
        <w:t xml:space="preserve">Los recursos recuperados en ejercicio del Control de Inversión </w:t>
      </w:r>
      <w:r w:rsidR="00A67427">
        <w:rPr>
          <w:rFonts w:ascii="Arial" w:hAnsi="Arial" w:cs="Arial"/>
          <w:sz w:val="23"/>
          <w:szCs w:val="23"/>
          <w:lang w:val="es-CO"/>
        </w:rPr>
        <w:t xml:space="preserve">que adelante FINAGRO, </w:t>
      </w:r>
      <w:r w:rsidRPr="009F5A5D">
        <w:rPr>
          <w:rFonts w:ascii="Arial" w:hAnsi="Arial" w:cs="Arial"/>
          <w:sz w:val="23"/>
          <w:szCs w:val="23"/>
          <w:lang w:val="es-CO"/>
        </w:rPr>
        <w:t>después de finalizado el plazo de ejecución de</w:t>
      </w:r>
      <w:r w:rsidR="00A67427">
        <w:rPr>
          <w:rFonts w:ascii="Arial" w:hAnsi="Arial" w:cs="Arial"/>
          <w:sz w:val="23"/>
          <w:szCs w:val="23"/>
          <w:lang w:val="es-CO"/>
        </w:rPr>
        <w:t xml:space="preserve"> </w:t>
      </w:r>
      <w:r w:rsidRPr="009F5A5D">
        <w:rPr>
          <w:rFonts w:ascii="Arial" w:hAnsi="Arial" w:cs="Arial"/>
          <w:sz w:val="23"/>
          <w:szCs w:val="23"/>
          <w:lang w:val="es-CO"/>
        </w:rPr>
        <w:t>l</w:t>
      </w:r>
      <w:r w:rsidR="00A67427">
        <w:rPr>
          <w:rFonts w:ascii="Arial" w:hAnsi="Arial" w:cs="Arial"/>
          <w:sz w:val="23"/>
          <w:szCs w:val="23"/>
          <w:lang w:val="es-CO"/>
        </w:rPr>
        <w:t>os</w:t>
      </w:r>
      <w:r w:rsidRPr="009F5A5D">
        <w:rPr>
          <w:rFonts w:ascii="Arial" w:hAnsi="Arial" w:cs="Arial"/>
          <w:sz w:val="23"/>
          <w:szCs w:val="23"/>
          <w:lang w:val="es-CO"/>
        </w:rPr>
        <w:t xml:space="preserve"> componente</w:t>
      </w:r>
      <w:r w:rsidR="00A67427">
        <w:rPr>
          <w:rFonts w:ascii="Arial" w:hAnsi="Arial" w:cs="Arial"/>
          <w:sz w:val="23"/>
          <w:szCs w:val="23"/>
          <w:lang w:val="es-CO"/>
        </w:rPr>
        <w:t>s</w:t>
      </w:r>
      <w:r w:rsidRPr="009F5A5D">
        <w:rPr>
          <w:rFonts w:ascii="Arial" w:hAnsi="Arial" w:cs="Arial"/>
          <w:sz w:val="23"/>
          <w:szCs w:val="23"/>
          <w:lang w:val="es-CO"/>
        </w:rPr>
        <w:t xml:space="preserve"> LEC</w:t>
      </w:r>
      <w:r w:rsidR="00A67427">
        <w:rPr>
          <w:rFonts w:ascii="Arial" w:hAnsi="Arial" w:cs="Arial"/>
          <w:sz w:val="23"/>
          <w:szCs w:val="23"/>
          <w:lang w:val="es-CO"/>
        </w:rPr>
        <w:t xml:space="preserve"> e ICR</w:t>
      </w:r>
      <w:r w:rsidRPr="009F5A5D">
        <w:rPr>
          <w:rFonts w:ascii="Arial" w:hAnsi="Arial" w:cs="Arial"/>
          <w:sz w:val="23"/>
          <w:szCs w:val="23"/>
          <w:lang w:val="es-CO"/>
        </w:rPr>
        <w:t>, deberán ser consignados a la DTN dentro del mes siguiente a su recuperación.</w:t>
      </w:r>
    </w:p>
    <w:p w:rsidR="00960337" w:rsidRPr="009F5A5D" w:rsidRDefault="00960337" w:rsidP="00451D5B">
      <w:pPr>
        <w:pStyle w:val="Prrafodelista"/>
        <w:suppressAutoHyphens w:val="0"/>
        <w:autoSpaceDN/>
        <w:ind w:left="360"/>
        <w:jc w:val="both"/>
        <w:textAlignment w:val="auto"/>
        <w:rPr>
          <w:rFonts w:ascii="Arial" w:hAnsi="Arial" w:cs="Arial"/>
          <w:sz w:val="23"/>
          <w:szCs w:val="23"/>
          <w:lang w:val="es-CO"/>
        </w:rPr>
      </w:pPr>
    </w:p>
    <w:p w:rsidR="00CA4B30" w:rsidRPr="007B0A4C" w:rsidRDefault="0012165A" w:rsidP="00451D5B">
      <w:pPr>
        <w:pStyle w:val="Prrafodelista"/>
        <w:numPr>
          <w:ilvl w:val="0"/>
          <w:numId w:val="30"/>
        </w:numPr>
        <w:suppressAutoHyphens w:val="0"/>
        <w:autoSpaceDN/>
        <w:jc w:val="both"/>
        <w:textAlignment w:val="auto"/>
        <w:rPr>
          <w:rFonts w:ascii="Arial" w:hAnsi="Arial" w:cs="Arial"/>
          <w:sz w:val="23"/>
          <w:szCs w:val="23"/>
          <w:lang w:val="es-CO"/>
        </w:rPr>
      </w:pPr>
      <w:r w:rsidRPr="009F5A5D">
        <w:rPr>
          <w:rFonts w:ascii="Arial" w:hAnsi="Arial" w:cs="Arial"/>
          <w:sz w:val="23"/>
          <w:szCs w:val="23"/>
          <w:lang w:val="es-CO"/>
        </w:rPr>
        <w:t xml:space="preserve">Los rendimientos financieros que generen los recursos transferidos a FINAGRO por el presente Contrato, deberán ser reintegrados </w:t>
      </w:r>
      <w:r w:rsidR="00A67427">
        <w:rPr>
          <w:rFonts w:ascii="Arial" w:hAnsi="Arial" w:cs="Arial"/>
          <w:sz w:val="23"/>
          <w:szCs w:val="23"/>
          <w:lang w:val="es-CO"/>
        </w:rPr>
        <w:t>en</w:t>
      </w:r>
      <w:r w:rsidR="00A67427" w:rsidRPr="009F5A5D">
        <w:rPr>
          <w:rFonts w:ascii="Arial" w:hAnsi="Arial" w:cs="Arial"/>
          <w:sz w:val="23"/>
          <w:szCs w:val="23"/>
          <w:lang w:val="es-CO"/>
        </w:rPr>
        <w:t xml:space="preserve"> favor de la </w:t>
      </w:r>
      <w:r w:rsidR="00A67427" w:rsidRPr="007B0A4C">
        <w:rPr>
          <w:rFonts w:ascii="Arial" w:hAnsi="Arial" w:cs="Arial"/>
          <w:sz w:val="23"/>
          <w:szCs w:val="23"/>
          <w:lang w:val="es-CO"/>
        </w:rPr>
        <w:t xml:space="preserve">DTN, </w:t>
      </w:r>
      <w:r w:rsidRPr="007B0A4C">
        <w:rPr>
          <w:rFonts w:ascii="Arial" w:hAnsi="Arial" w:cs="Arial"/>
          <w:sz w:val="23"/>
          <w:szCs w:val="23"/>
          <w:lang w:val="es-CO"/>
        </w:rPr>
        <w:t>según lo establecido en las disposiciones normativas vigentes</w:t>
      </w:r>
      <w:r w:rsidR="00A67427" w:rsidRPr="007B0A4C">
        <w:rPr>
          <w:rFonts w:ascii="Arial" w:hAnsi="Arial" w:cs="Arial"/>
          <w:sz w:val="23"/>
          <w:szCs w:val="23"/>
          <w:lang w:val="es-CO"/>
        </w:rPr>
        <w:t>.</w:t>
      </w:r>
    </w:p>
    <w:p w:rsidR="00CA4B30" w:rsidRPr="007B0A4C" w:rsidRDefault="00CA4B30" w:rsidP="00451D5B">
      <w:pPr>
        <w:pStyle w:val="Prrafodelista"/>
        <w:suppressAutoHyphens w:val="0"/>
        <w:autoSpaceDN/>
        <w:ind w:left="360"/>
        <w:jc w:val="both"/>
        <w:textAlignment w:val="auto"/>
        <w:rPr>
          <w:rFonts w:ascii="Arial" w:hAnsi="Arial" w:cs="Arial"/>
          <w:sz w:val="23"/>
          <w:szCs w:val="23"/>
          <w:lang w:val="es-CO"/>
        </w:rPr>
      </w:pPr>
    </w:p>
    <w:p w:rsidR="005C15C9" w:rsidRPr="007B0A4C" w:rsidRDefault="00022FD9" w:rsidP="00451D5B">
      <w:pPr>
        <w:pStyle w:val="Prrafodelista"/>
        <w:numPr>
          <w:ilvl w:val="0"/>
          <w:numId w:val="30"/>
        </w:numPr>
        <w:suppressAutoHyphens w:val="0"/>
        <w:autoSpaceDN/>
        <w:jc w:val="both"/>
        <w:textAlignment w:val="auto"/>
        <w:rPr>
          <w:rFonts w:ascii="Arial" w:hAnsi="Arial" w:cs="Arial"/>
          <w:sz w:val="23"/>
          <w:szCs w:val="23"/>
          <w:lang w:val="es-CO"/>
        </w:rPr>
      </w:pPr>
      <w:r w:rsidRPr="007B0A4C">
        <w:rPr>
          <w:rFonts w:ascii="Arial" w:hAnsi="Arial" w:cs="Arial"/>
          <w:sz w:val="23"/>
          <w:szCs w:val="23"/>
          <w:lang w:val="es-CO"/>
        </w:rPr>
        <w:t>Cumplido el plazo establecido para adelantar los componentes del objeto del contrato interadministrativo N° 20160418</w:t>
      </w:r>
      <w:r w:rsidR="0012165A" w:rsidRPr="007B0A4C">
        <w:rPr>
          <w:rFonts w:ascii="Arial" w:hAnsi="Arial" w:cs="Arial"/>
          <w:sz w:val="23"/>
          <w:szCs w:val="23"/>
          <w:lang w:val="es-CO"/>
        </w:rPr>
        <w:t xml:space="preserve">, en </w:t>
      </w:r>
      <w:r w:rsidRPr="007B0A4C">
        <w:rPr>
          <w:rFonts w:ascii="Arial" w:hAnsi="Arial" w:cs="Arial"/>
          <w:sz w:val="23"/>
          <w:szCs w:val="23"/>
          <w:lang w:val="es-CO"/>
        </w:rPr>
        <w:t>el evento que se presente liberación de recursos</w:t>
      </w:r>
      <w:r w:rsidR="0012165A" w:rsidRPr="007B0A4C">
        <w:rPr>
          <w:rFonts w:ascii="Arial" w:hAnsi="Arial" w:cs="Arial"/>
          <w:sz w:val="23"/>
          <w:szCs w:val="23"/>
          <w:lang w:val="es-CO"/>
        </w:rPr>
        <w:t>, FINAGRO deberá reintegrar dichos recursos a la DTN</w:t>
      </w:r>
      <w:r w:rsidRPr="007B0A4C">
        <w:rPr>
          <w:rFonts w:ascii="Arial" w:hAnsi="Arial" w:cs="Arial"/>
          <w:sz w:val="23"/>
          <w:szCs w:val="23"/>
          <w:lang w:val="es-CO"/>
        </w:rPr>
        <w:t xml:space="preserve"> </w:t>
      </w:r>
      <w:r w:rsidRPr="007B0A4C">
        <w:rPr>
          <w:rFonts w:ascii="Arial" w:hAnsi="Arial" w:cs="Arial"/>
          <w:sz w:val="23"/>
          <w:szCs w:val="23"/>
          <w:lang w:val="es-CO"/>
        </w:rPr>
        <w:lastRenderedPageBreak/>
        <w:t>en la forma que establezca la Ley Orgánica de Presupuesto</w:t>
      </w:r>
      <w:r w:rsidR="00900DD3" w:rsidRPr="007B0A4C">
        <w:rPr>
          <w:rFonts w:ascii="Arial" w:hAnsi="Arial" w:cs="Arial"/>
          <w:sz w:val="23"/>
          <w:szCs w:val="23"/>
          <w:lang w:val="es-CO"/>
        </w:rPr>
        <w:t xml:space="preserve"> y aquellas que la modifiquen</w:t>
      </w:r>
      <w:r w:rsidR="0012165A" w:rsidRPr="007B0A4C">
        <w:rPr>
          <w:rFonts w:ascii="Arial" w:hAnsi="Arial" w:cs="Arial"/>
          <w:sz w:val="23"/>
          <w:szCs w:val="23"/>
          <w:lang w:val="es-CO"/>
        </w:rPr>
        <w:t xml:space="preserve">, e informar al </w:t>
      </w:r>
      <w:r w:rsidR="00900DD3" w:rsidRPr="007B0A4C">
        <w:rPr>
          <w:rFonts w:ascii="Arial" w:hAnsi="Arial" w:cs="Arial"/>
          <w:sz w:val="23"/>
          <w:szCs w:val="23"/>
          <w:lang w:val="es-CO"/>
        </w:rPr>
        <w:t xml:space="preserve">MADR </w:t>
      </w:r>
      <w:r w:rsidR="0012165A" w:rsidRPr="007B0A4C">
        <w:rPr>
          <w:rFonts w:ascii="Arial" w:hAnsi="Arial" w:cs="Arial"/>
          <w:sz w:val="23"/>
          <w:szCs w:val="23"/>
          <w:lang w:val="es-CO"/>
        </w:rPr>
        <w:t>de la respectiva consignación, anexando copia de los debidos soportes contables y extractos que dé lugar.</w:t>
      </w:r>
      <w:r w:rsidR="00BB784D" w:rsidRPr="007B0A4C">
        <w:rPr>
          <w:rFonts w:ascii="Arial" w:hAnsi="Arial" w:cs="Arial"/>
          <w:sz w:val="23"/>
          <w:szCs w:val="23"/>
          <w:lang w:val="es-CO"/>
        </w:rPr>
        <w:t xml:space="preserve"> Para el caso de ICR se consideran liberados los</w:t>
      </w:r>
      <w:r w:rsidR="00900DD3" w:rsidRPr="007B0A4C">
        <w:rPr>
          <w:rFonts w:ascii="Arial" w:hAnsi="Arial" w:cs="Arial"/>
          <w:sz w:val="23"/>
          <w:szCs w:val="23"/>
          <w:lang w:val="es-CO"/>
        </w:rPr>
        <w:t xml:space="preserve"> </w:t>
      </w:r>
      <w:r w:rsidR="00BB784D" w:rsidRPr="007B0A4C">
        <w:rPr>
          <w:rFonts w:ascii="Arial" w:hAnsi="Arial" w:cs="Arial"/>
          <w:sz w:val="23"/>
          <w:szCs w:val="23"/>
          <w:lang w:val="es-CO"/>
        </w:rPr>
        <w:t>recurso</w:t>
      </w:r>
      <w:r w:rsidR="00900DD3" w:rsidRPr="007B0A4C">
        <w:rPr>
          <w:rFonts w:ascii="Arial" w:hAnsi="Arial" w:cs="Arial"/>
          <w:sz w:val="23"/>
          <w:szCs w:val="23"/>
          <w:lang w:val="es-CO"/>
        </w:rPr>
        <w:t>s</w:t>
      </w:r>
      <w:r w:rsidR="00BB784D" w:rsidRPr="007B0A4C">
        <w:rPr>
          <w:rFonts w:ascii="Arial" w:hAnsi="Arial" w:cs="Arial"/>
          <w:sz w:val="23"/>
          <w:szCs w:val="23"/>
          <w:lang w:val="es-CO"/>
        </w:rPr>
        <w:t xml:space="preserve"> </w:t>
      </w:r>
      <w:r w:rsidR="00900DD3" w:rsidRPr="007B0A4C">
        <w:rPr>
          <w:rFonts w:ascii="Arial" w:hAnsi="Arial" w:cs="Arial"/>
          <w:sz w:val="23"/>
          <w:szCs w:val="23"/>
          <w:lang w:val="es-CO"/>
        </w:rPr>
        <w:t xml:space="preserve">una vez cumplido el plazo establecido en las resoluciones de la CNCA que le sean aplicables contados </w:t>
      </w:r>
      <w:r w:rsidR="00BB784D" w:rsidRPr="007B0A4C">
        <w:rPr>
          <w:rFonts w:ascii="Arial" w:hAnsi="Arial" w:cs="Arial"/>
          <w:sz w:val="23"/>
          <w:szCs w:val="23"/>
          <w:lang w:val="es-CO"/>
        </w:rPr>
        <w:t>a partir de la toma de determinación de pago o de anulación.</w:t>
      </w:r>
    </w:p>
    <w:p w:rsidR="007C59A6" w:rsidRPr="00996698" w:rsidRDefault="007C59A6" w:rsidP="007C59A6">
      <w:pPr>
        <w:pStyle w:val="Prrafodelista"/>
        <w:suppressAutoHyphens w:val="0"/>
        <w:autoSpaceDN/>
        <w:ind w:left="360"/>
        <w:jc w:val="both"/>
        <w:textAlignment w:val="auto"/>
        <w:rPr>
          <w:rFonts w:ascii="Arial" w:hAnsi="Arial" w:cs="Arial"/>
          <w:sz w:val="23"/>
          <w:szCs w:val="23"/>
          <w:highlight w:val="yellow"/>
          <w:lang w:val="es-CO"/>
        </w:rPr>
      </w:pPr>
    </w:p>
    <w:p w:rsidR="007C59A6" w:rsidRPr="009F5A5D" w:rsidRDefault="007C59A6" w:rsidP="007C59A6">
      <w:pPr>
        <w:pStyle w:val="Prrafodelista"/>
        <w:numPr>
          <w:ilvl w:val="0"/>
          <w:numId w:val="30"/>
        </w:numPr>
        <w:suppressAutoHyphens w:val="0"/>
        <w:autoSpaceDN/>
        <w:jc w:val="both"/>
        <w:textAlignment w:val="auto"/>
        <w:rPr>
          <w:rFonts w:ascii="Arial" w:hAnsi="Arial" w:cs="Arial"/>
          <w:sz w:val="23"/>
          <w:szCs w:val="23"/>
          <w:lang w:val="es-CO"/>
        </w:rPr>
      </w:pPr>
      <w:r w:rsidRPr="009F5A5D">
        <w:rPr>
          <w:rFonts w:ascii="Arial" w:hAnsi="Arial" w:cs="Arial"/>
          <w:sz w:val="23"/>
          <w:szCs w:val="23"/>
          <w:lang w:val="es-CO"/>
        </w:rPr>
        <w:t xml:space="preserve">Para proceder a realizar los reintegros y consignaciones señaladas en los literales </w:t>
      </w:r>
      <w:r w:rsidR="00433E35">
        <w:rPr>
          <w:rFonts w:ascii="Arial" w:hAnsi="Arial" w:cs="Arial"/>
          <w:sz w:val="23"/>
          <w:szCs w:val="23"/>
          <w:lang w:val="es-CO"/>
        </w:rPr>
        <w:t>d</w:t>
      </w:r>
      <w:r w:rsidR="00961D62">
        <w:rPr>
          <w:rFonts w:ascii="Arial" w:hAnsi="Arial" w:cs="Arial"/>
          <w:sz w:val="23"/>
          <w:szCs w:val="23"/>
          <w:lang w:val="es-CO"/>
        </w:rPr>
        <w:t xml:space="preserve">, </w:t>
      </w:r>
      <w:r w:rsidR="00433E35">
        <w:rPr>
          <w:rFonts w:ascii="Arial" w:hAnsi="Arial" w:cs="Arial"/>
          <w:sz w:val="23"/>
          <w:szCs w:val="23"/>
          <w:lang w:val="es-CO"/>
        </w:rPr>
        <w:t>e</w:t>
      </w:r>
      <w:r w:rsidRPr="009F5A5D">
        <w:rPr>
          <w:rFonts w:ascii="Arial" w:hAnsi="Arial" w:cs="Arial"/>
          <w:sz w:val="23"/>
          <w:szCs w:val="23"/>
          <w:lang w:val="es-CO"/>
        </w:rPr>
        <w:t xml:space="preserve">, </w:t>
      </w:r>
      <w:r w:rsidR="00961D62">
        <w:rPr>
          <w:rFonts w:ascii="Arial" w:hAnsi="Arial" w:cs="Arial"/>
          <w:sz w:val="23"/>
          <w:szCs w:val="23"/>
          <w:lang w:val="es-CO"/>
        </w:rPr>
        <w:t xml:space="preserve">y </w:t>
      </w:r>
      <w:r w:rsidR="00433E35">
        <w:rPr>
          <w:rFonts w:ascii="Arial" w:hAnsi="Arial" w:cs="Arial"/>
          <w:sz w:val="23"/>
          <w:szCs w:val="23"/>
          <w:lang w:val="es-CO"/>
        </w:rPr>
        <w:t>f</w:t>
      </w:r>
      <w:r w:rsidRPr="009F5A5D">
        <w:rPr>
          <w:rFonts w:ascii="Arial" w:hAnsi="Arial" w:cs="Arial"/>
          <w:sz w:val="23"/>
          <w:szCs w:val="23"/>
          <w:lang w:val="es-CO"/>
        </w:rPr>
        <w:t>, no será necesaria la aprobación o requerimiento del Comité Administrativo, de los supervisores o de cualquier otra instancia, sin embargo, FINAGRO deberá informar al Ministerio los reintegros de dichos recursos, anexando copia de los debidos soportes contables y extractos a que dé lugar.</w:t>
      </w:r>
    </w:p>
    <w:p w:rsidR="002421A3" w:rsidRPr="009F5A5D" w:rsidRDefault="002421A3" w:rsidP="00451D5B">
      <w:pPr>
        <w:pStyle w:val="Prrafodelista"/>
        <w:suppressAutoHyphens w:val="0"/>
        <w:autoSpaceDN/>
        <w:ind w:left="360"/>
        <w:jc w:val="both"/>
        <w:textAlignment w:val="auto"/>
        <w:rPr>
          <w:rFonts w:ascii="Arial" w:hAnsi="Arial" w:cs="Arial"/>
          <w:sz w:val="23"/>
          <w:szCs w:val="23"/>
          <w:lang w:val="es-CO"/>
        </w:rPr>
      </w:pPr>
    </w:p>
    <w:p w:rsidR="00E013CE" w:rsidRPr="008771C2" w:rsidRDefault="00E013CE" w:rsidP="00451D5B">
      <w:pPr>
        <w:pStyle w:val="Ttulo3"/>
        <w:numPr>
          <w:ilvl w:val="0"/>
          <w:numId w:val="1"/>
        </w:numPr>
        <w:spacing w:before="0"/>
        <w:jc w:val="both"/>
        <w:rPr>
          <w:rFonts w:ascii="Arial" w:hAnsi="Arial" w:cs="Arial"/>
          <w:color w:val="auto"/>
          <w:sz w:val="23"/>
          <w:szCs w:val="23"/>
          <w:lang w:val="es-CO"/>
        </w:rPr>
      </w:pPr>
      <w:bookmarkStart w:id="57" w:name="_Toc447195777"/>
      <w:r w:rsidRPr="008771C2">
        <w:rPr>
          <w:rFonts w:ascii="Arial" w:hAnsi="Arial" w:cs="Arial"/>
          <w:color w:val="auto"/>
          <w:sz w:val="23"/>
          <w:szCs w:val="23"/>
          <w:lang w:val="es-CO"/>
        </w:rPr>
        <w:t>Informes de avance y/o ejecución</w:t>
      </w:r>
      <w:bookmarkEnd w:id="57"/>
    </w:p>
    <w:p w:rsidR="00E013CE" w:rsidRPr="008771C2" w:rsidRDefault="00E013CE" w:rsidP="00E013CE">
      <w:pPr>
        <w:spacing w:after="0"/>
        <w:rPr>
          <w:rFonts w:ascii="Arial" w:hAnsi="Arial" w:cs="Arial"/>
          <w:sz w:val="23"/>
          <w:szCs w:val="23"/>
        </w:rPr>
      </w:pPr>
    </w:p>
    <w:p w:rsidR="00654116" w:rsidRPr="00451D5B" w:rsidRDefault="00654116" w:rsidP="00451D5B">
      <w:pPr>
        <w:pStyle w:val="Ttulo3"/>
        <w:numPr>
          <w:ilvl w:val="1"/>
          <w:numId w:val="1"/>
        </w:numPr>
        <w:spacing w:before="0"/>
        <w:ind w:left="567" w:hanging="567"/>
        <w:jc w:val="both"/>
        <w:rPr>
          <w:rFonts w:ascii="Arial" w:hAnsi="Arial" w:cs="Arial"/>
          <w:color w:val="auto"/>
          <w:sz w:val="23"/>
          <w:szCs w:val="23"/>
          <w:lang w:val="es-CO"/>
        </w:rPr>
      </w:pPr>
      <w:bookmarkStart w:id="58" w:name="_Toc447195778"/>
      <w:r w:rsidRPr="00451D5B">
        <w:rPr>
          <w:rFonts w:ascii="Arial" w:hAnsi="Arial" w:cs="Arial"/>
          <w:color w:val="auto"/>
          <w:sz w:val="23"/>
          <w:szCs w:val="23"/>
          <w:lang w:val="es-CO"/>
        </w:rPr>
        <w:t xml:space="preserve">Informes </w:t>
      </w:r>
      <w:r w:rsidR="002F4ABB">
        <w:rPr>
          <w:rFonts w:ascii="Arial" w:hAnsi="Arial" w:cs="Arial"/>
          <w:color w:val="auto"/>
          <w:sz w:val="23"/>
          <w:szCs w:val="23"/>
          <w:lang w:val="es-CO"/>
        </w:rPr>
        <w:t>M</w:t>
      </w:r>
      <w:r w:rsidRPr="00451D5B">
        <w:rPr>
          <w:rFonts w:ascii="Arial" w:hAnsi="Arial" w:cs="Arial"/>
          <w:color w:val="auto"/>
          <w:sz w:val="23"/>
          <w:szCs w:val="23"/>
          <w:lang w:val="es-CO"/>
        </w:rPr>
        <w:t>ensuales.</w:t>
      </w:r>
      <w:bookmarkEnd w:id="58"/>
    </w:p>
    <w:p w:rsidR="00654116" w:rsidRPr="008771C2" w:rsidRDefault="00654116" w:rsidP="00E013CE">
      <w:pPr>
        <w:pStyle w:val="Sinespaciado"/>
        <w:jc w:val="both"/>
        <w:rPr>
          <w:rFonts w:ascii="Arial" w:hAnsi="Arial" w:cs="Arial"/>
          <w:sz w:val="23"/>
          <w:szCs w:val="23"/>
        </w:rPr>
      </w:pPr>
    </w:p>
    <w:p w:rsidR="00E013CE" w:rsidRPr="008771C2" w:rsidRDefault="00E013CE" w:rsidP="00E013CE">
      <w:pPr>
        <w:pStyle w:val="Sinespaciado"/>
        <w:jc w:val="both"/>
        <w:rPr>
          <w:rFonts w:ascii="Arial" w:hAnsi="Arial" w:cs="Arial"/>
          <w:sz w:val="23"/>
          <w:szCs w:val="23"/>
        </w:rPr>
      </w:pPr>
      <w:r w:rsidRPr="008771C2">
        <w:rPr>
          <w:rFonts w:ascii="Arial" w:hAnsi="Arial" w:cs="Arial"/>
          <w:sz w:val="23"/>
          <w:szCs w:val="23"/>
        </w:rPr>
        <w:t xml:space="preserve">FINAGRO deberá presentar al MADR, en medio escrito y magnético, informes mensuales de avance de la ejecución de cada uno de los instrumentos que hacen parte del Contrato Interadministrativo </w:t>
      </w:r>
      <w:r w:rsidR="00BA3FE1">
        <w:rPr>
          <w:rFonts w:ascii="Arial" w:hAnsi="Arial" w:cs="Arial"/>
          <w:sz w:val="23"/>
          <w:szCs w:val="23"/>
        </w:rPr>
        <w:t>20160418</w:t>
      </w:r>
      <w:r w:rsidRPr="008771C2">
        <w:rPr>
          <w:rFonts w:ascii="Arial" w:hAnsi="Arial" w:cs="Arial"/>
          <w:sz w:val="23"/>
          <w:szCs w:val="23"/>
        </w:rPr>
        <w:t xml:space="preserve"> dentro de</w:t>
      </w:r>
      <w:r w:rsidR="00CB380C">
        <w:rPr>
          <w:rFonts w:ascii="Arial" w:hAnsi="Arial" w:cs="Arial"/>
          <w:sz w:val="23"/>
          <w:szCs w:val="23"/>
        </w:rPr>
        <w:t>l mes siguiente</w:t>
      </w:r>
      <w:r w:rsidRPr="008771C2">
        <w:rPr>
          <w:rFonts w:ascii="Arial" w:hAnsi="Arial" w:cs="Arial"/>
          <w:sz w:val="23"/>
          <w:szCs w:val="23"/>
        </w:rPr>
        <w:t xml:space="preserve"> a la fecha de corte del informe, con los siguientes criterios: </w:t>
      </w:r>
    </w:p>
    <w:p w:rsidR="00E013CE" w:rsidRPr="008771C2" w:rsidRDefault="00E013CE" w:rsidP="00E013CE">
      <w:pPr>
        <w:spacing w:after="0"/>
        <w:jc w:val="both"/>
        <w:rPr>
          <w:rFonts w:ascii="Arial" w:hAnsi="Arial" w:cs="Arial"/>
          <w:sz w:val="23"/>
          <w:szCs w:val="23"/>
        </w:rPr>
      </w:pPr>
    </w:p>
    <w:p w:rsidR="00E013CE" w:rsidRPr="008771C2" w:rsidRDefault="00E013CE" w:rsidP="00E013CE">
      <w:pPr>
        <w:pStyle w:val="Sinespaciado"/>
        <w:numPr>
          <w:ilvl w:val="0"/>
          <w:numId w:val="3"/>
        </w:numPr>
        <w:jc w:val="both"/>
        <w:rPr>
          <w:rFonts w:ascii="Arial" w:hAnsi="Arial" w:cs="Arial"/>
          <w:sz w:val="23"/>
          <w:szCs w:val="23"/>
        </w:rPr>
      </w:pPr>
      <w:r w:rsidRPr="008771C2">
        <w:rPr>
          <w:rFonts w:ascii="Arial" w:hAnsi="Arial" w:cs="Arial"/>
          <w:sz w:val="23"/>
          <w:szCs w:val="23"/>
        </w:rPr>
        <w:t>Capítulo 1. Informe financiero y contable.</w:t>
      </w:r>
    </w:p>
    <w:p w:rsidR="00E013CE" w:rsidRPr="008771C2" w:rsidRDefault="00E013CE" w:rsidP="00E013CE">
      <w:pPr>
        <w:pStyle w:val="Sinespaciado"/>
        <w:ind w:left="720"/>
        <w:jc w:val="both"/>
        <w:rPr>
          <w:rFonts w:ascii="Arial" w:hAnsi="Arial" w:cs="Arial"/>
          <w:sz w:val="23"/>
          <w:szCs w:val="23"/>
        </w:rPr>
      </w:pPr>
    </w:p>
    <w:p w:rsidR="007F2486" w:rsidRDefault="00E013CE" w:rsidP="001E574D">
      <w:pPr>
        <w:pStyle w:val="Prrafodelista"/>
        <w:numPr>
          <w:ilvl w:val="0"/>
          <w:numId w:val="4"/>
        </w:numPr>
        <w:jc w:val="both"/>
        <w:rPr>
          <w:rFonts w:ascii="Arial" w:hAnsi="Arial" w:cs="Arial"/>
          <w:sz w:val="23"/>
          <w:szCs w:val="23"/>
          <w:lang w:val="es-CO"/>
        </w:rPr>
      </w:pPr>
      <w:r w:rsidRPr="008771C2">
        <w:rPr>
          <w:rFonts w:ascii="Arial" w:hAnsi="Arial" w:cs="Arial"/>
          <w:sz w:val="23"/>
          <w:szCs w:val="23"/>
          <w:lang w:val="es-CO"/>
        </w:rPr>
        <w:t xml:space="preserve">Debe comprender la ejecución mensual de cada uno de los </w:t>
      </w:r>
      <w:r w:rsidR="00617E2C">
        <w:rPr>
          <w:rFonts w:ascii="Arial" w:hAnsi="Arial" w:cs="Arial"/>
          <w:sz w:val="22"/>
          <w:szCs w:val="22"/>
          <w:lang w:val="es-CO"/>
        </w:rPr>
        <w:t>ítems</w:t>
      </w:r>
      <w:r w:rsidRPr="008771C2">
        <w:rPr>
          <w:rFonts w:ascii="Arial" w:hAnsi="Arial" w:cs="Arial"/>
          <w:sz w:val="23"/>
          <w:szCs w:val="23"/>
          <w:lang w:val="es-CO"/>
        </w:rPr>
        <w:t xml:space="preserve"> que hacen parte del presupuesto definido en el plan operativo, así como los rendimientos financieros generados y consignados a la DTN</w:t>
      </w:r>
    </w:p>
    <w:p w:rsidR="00894EC5" w:rsidRPr="008771C2" w:rsidRDefault="00894EC5" w:rsidP="00960337">
      <w:pPr>
        <w:pStyle w:val="Prrafodelista"/>
        <w:jc w:val="both"/>
        <w:rPr>
          <w:rFonts w:ascii="Arial" w:hAnsi="Arial" w:cs="Arial"/>
          <w:sz w:val="23"/>
          <w:szCs w:val="23"/>
          <w:lang w:val="es-CO"/>
        </w:rPr>
      </w:pPr>
    </w:p>
    <w:p w:rsidR="007A108B" w:rsidRDefault="007A108B" w:rsidP="00894EC5">
      <w:pPr>
        <w:pStyle w:val="Prrafodelista"/>
        <w:numPr>
          <w:ilvl w:val="0"/>
          <w:numId w:val="4"/>
        </w:numPr>
        <w:jc w:val="both"/>
        <w:rPr>
          <w:rFonts w:ascii="Arial" w:hAnsi="Arial" w:cs="Arial"/>
          <w:sz w:val="23"/>
          <w:szCs w:val="23"/>
          <w:lang w:val="es-CO"/>
        </w:rPr>
      </w:pPr>
      <w:r w:rsidRPr="007A108B">
        <w:rPr>
          <w:rFonts w:ascii="Arial" w:hAnsi="Arial" w:cs="Arial"/>
          <w:sz w:val="23"/>
          <w:szCs w:val="23"/>
          <w:lang w:val="es-CO"/>
        </w:rPr>
        <w:t>La ejecución de los rubros de visitas control de inversión, detallará los avances en la recuperación de los recursos pagados y de las acciones adelantadas para poner los hechos irregulares en conocimiento de los respectivos entes de control.</w:t>
      </w:r>
    </w:p>
    <w:p w:rsidR="007A108B" w:rsidRDefault="007A108B" w:rsidP="007A108B">
      <w:pPr>
        <w:pStyle w:val="Prrafodelista"/>
        <w:jc w:val="both"/>
        <w:rPr>
          <w:rFonts w:ascii="Arial" w:hAnsi="Arial" w:cs="Arial"/>
          <w:sz w:val="23"/>
          <w:szCs w:val="23"/>
          <w:lang w:val="es-CO"/>
        </w:rPr>
      </w:pPr>
    </w:p>
    <w:p w:rsidR="00894EC5" w:rsidRDefault="00D94A3E" w:rsidP="00894EC5">
      <w:pPr>
        <w:pStyle w:val="Prrafodelista"/>
        <w:numPr>
          <w:ilvl w:val="0"/>
          <w:numId w:val="4"/>
        </w:numPr>
        <w:jc w:val="both"/>
        <w:rPr>
          <w:rFonts w:ascii="Arial" w:hAnsi="Arial" w:cs="Arial"/>
          <w:sz w:val="23"/>
          <w:szCs w:val="23"/>
          <w:lang w:val="es-CO"/>
        </w:rPr>
      </w:pPr>
      <w:r>
        <w:rPr>
          <w:rFonts w:ascii="Arial" w:hAnsi="Arial" w:cs="Arial"/>
          <w:sz w:val="23"/>
          <w:szCs w:val="23"/>
          <w:lang w:val="es-CO"/>
        </w:rPr>
        <w:t>L</w:t>
      </w:r>
      <w:r w:rsidR="00894EC5" w:rsidRPr="003B7251">
        <w:rPr>
          <w:rFonts w:ascii="Arial" w:hAnsi="Arial" w:cs="Arial"/>
          <w:sz w:val="23"/>
          <w:szCs w:val="23"/>
          <w:lang w:val="es-CO"/>
        </w:rPr>
        <w:t>os recursos recupera</w:t>
      </w:r>
      <w:r w:rsidR="00197F54">
        <w:rPr>
          <w:rFonts w:ascii="Arial" w:hAnsi="Arial" w:cs="Arial"/>
          <w:sz w:val="23"/>
          <w:szCs w:val="23"/>
          <w:lang w:val="es-CO"/>
        </w:rPr>
        <w:t>dos</w:t>
      </w:r>
      <w:r w:rsidR="00985591">
        <w:rPr>
          <w:rFonts w:ascii="Arial" w:hAnsi="Arial" w:cs="Arial"/>
          <w:sz w:val="23"/>
          <w:szCs w:val="23"/>
          <w:lang w:val="es-CO"/>
        </w:rPr>
        <w:t>,</w:t>
      </w:r>
      <w:r w:rsidR="0090290A">
        <w:rPr>
          <w:rFonts w:ascii="Arial" w:hAnsi="Arial" w:cs="Arial"/>
          <w:sz w:val="23"/>
          <w:szCs w:val="23"/>
          <w:lang w:val="es-CO"/>
        </w:rPr>
        <w:t xml:space="preserve"> </w:t>
      </w:r>
      <w:r w:rsidR="00BA3FE1">
        <w:rPr>
          <w:rFonts w:ascii="Arial" w:hAnsi="Arial" w:cs="Arial"/>
          <w:sz w:val="23"/>
          <w:szCs w:val="23"/>
          <w:lang w:val="es-CO"/>
        </w:rPr>
        <w:t>en ejercicio</w:t>
      </w:r>
      <w:r w:rsidR="0090290A">
        <w:rPr>
          <w:rFonts w:ascii="Arial" w:hAnsi="Arial" w:cs="Arial"/>
          <w:sz w:val="23"/>
          <w:szCs w:val="23"/>
          <w:lang w:val="es-CO"/>
        </w:rPr>
        <w:t xml:space="preserve"> de</w:t>
      </w:r>
      <w:r w:rsidR="00BA3FE1">
        <w:rPr>
          <w:rFonts w:ascii="Arial" w:hAnsi="Arial" w:cs="Arial"/>
          <w:sz w:val="23"/>
          <w:szCs w:val="23"/>
          <w:lang w:val="es-CO"/>
        </w:rPr>
        <w:t>l</w:t>
      </w:r>
      <w:r w:rsidR="0090290A">
        <w:rPr>
          <w:rFonts w:ascii="Arial" w:hAnsi="Arial" w:cs="Arial"/>
          <w:sz w:val="23"/>
          <w:szCs w:val="23"/>
          <w:lang w:val="es-CO"/>
        </w:rPr>
        <w:t xml:space="preserve"> control de inversión</w:t>
      </w:r>
      <w:r w:rsidR="000600FE">
        <w:rPr>
          <w:rFonts w:ascii="Arial" w:hAnsi="Arial" w:cs="Arial"/>
          <w:sz w:val="23"/>
          <w:szCs w:val="23"/>
          <w:lang w:val="es-CO"/>
        </w:rPr>
        <w:t xml:space="preserve"> </w:t>
      </w:r>
      <w:r w:rsidR="00BA3FE1">
        <w:rPr>
          <w:rFonts w:ascii="Arial" w:hAnsi="Arial" w:cs="Arial"/>
          <w:sz w:val="23"/>
          <w:szCs w:val="23"/>
          <w:lang w:val="es-CO"/>
        </w:rPr>
        <w:t>que adelante FINAGRO</w:t>
      </w:r>
      <w:r w:rsidR="00961D62">
        <w:rPr>
          <w:rFonts w:ascii="Arial" w:hAnsi="Arial" w:cs="Arial"/>
          <w:sz w:val="23"/>
          <w:szCs w:val="23"/>
          <w:lang w:val="es-CO"/>
        </w:rPr>
        <w:t xml:space="preserve"> </w:t>
      </w:r>
      <w:r w:rsidR="000600FE">
        <w:rPr>
          <w:rFonts w:ascii="Arial" w:hAnsi="Arial" w:cs="Arial"/>
          <w:sz w:val="23"/>
          <w:szCs w:val="23"/>
          <w:lang w:val="es-CO"/>
        </w:rPr>
        <w:t xml:space="preserve">y que hayan sido </w:t>
      </w:r>
      <w:r w:rsidR="00894EC5" w:rsidRPr="003B7251">
        <w:rPr>
          <w:rFonts w:ascii="Arial" w:hAnsi="Arial" w:cs="Arial"/>
          <w:sz w:val="23"/>
          <w:szCs w:val="23"/>
          <w:lang w:val="es-CO"/>
        </w:rPr>
        <w:t>reintegrados a la DTN.</w:t>
      </w:r>
    </w:p>
    <w:p w:rsidR="00985591" w:rsidRPr="00985591" w:rsidRDefault="00985591" w:rsidP="00985591">
      <w:pPr>
        <w:pStyle w:val="Prrafodelista"/>
        <w:rPr>
          <w:rFonts w:ascii="Arial" w:hAnsi="Arial" w:cs="Arial"/>
          <w:sz w:val="23"/>
          <w:szCs w:val="23"/>
          <w:lang w:val="es-CO"/>
        </w:rPr>
      </w:pPr>
    </w:p>
    <w:p w:rsidR="00E013CE" w:rsidRPr="008771C2" w:rsidRDefault="00E013CE" w:rsidP="001E574D">
      <w:pPr>
        <w:pStyle w:val="Prrafodelista"/>
        <w:numPr>
          <w:ilvl w:val="0"/>
          <w:numId w:val="4"/>
        </w:numPr>
        <w:jc w:val="both"/>
        <w:rPr>
          <w:rFonts w:ascii="Arial" w:hAnsi="Arial" w:cs="Arial"/>
          <w:sz w:val="23"/>
          <w:szCs w:val="23"/>
          <w:lang w:val="es-CO"/>
        </w:rPr>
      </w:pPr>
      <w:r w:rsidRPr="00960337">
        <w:rPr>
          <w:rFonts w:ascii="Arial" w:hAnsi="Arial" w:cs="Arial"/>
          <w:sz w:val="23"/>
          <w:szCs w:val="23"/>
          <w:lang w:val="es-CO"/>
        </w:rPr>
        <w:t>Como anexo</w:t>
      </w:r>
      <w:r w:rsidR="00960337">
        <w:rPr>
          <w:rFonts w:ascii="Arial" w:hAnsi="Arial" w:cs="Arial"/>
          <w:sz w:val="23"/>
          <w:szCs w:val="23"/>
          <w:lang w:val="es-CO"/>
        </w:rPr>
        <w:t>,</w:t>
      </w:r>
      <w:r w:rsidRPr="00960337">
        <w:rPr>
          <w:rFonts w:ascii="Arial" w:hAnsi="Arial" w:cs="Arial"/>
          <w:sz w:val="23"/>
          <w:szCs w:val="23"/>
          <w:lang w:val="es-CO"/>
        </w:rPr>
        <w:t xml:space="preserve"> se </w:t>
      </w:r>
      <w:r w:rsidR="00960337">
        <w:rPr>
          <w:rFonts w:ascii="Arial" w:hAnsi="Arial" w:cs="Arial"/>
          <w:sz w:val="23"/>
          <w:szCs w:val="23"/>
          <w:lang w:val="es-CO"/>
        </w:rPr>
        <w:t>enviar</w:t>
      </w:r>
      <w:r w:rsidR="00961D62">
        <w:rPr>
          <w:rFonts w:ascii="Arial" w:hAnsi="Arial" w:cs="Arial"/>
          <w:sz w:val="23"/>
          <w:szCs w:val="23"/>
          <w:lang w:val="es-CO"/>
        </w:rPr>
        <w:t>á</w:t>
      </w:r>
      <w:r w:rsidR="00960337">
        <w:rPr>
          <w:rFonts w:ascii="Arial" w:hAnsi="Arial" w:cs="Arial"/>
          <w:sz w:val="23"/>
          <w:szCs w:val="23"/>
          <w:lang w:val="es-CO"/>
        </w:rPr>
        <w:t xml:space="preserve"> </w:t>
      </w:r>
      <w:r w:rsidR="00894EC5">
        <w:rPr>
          <w:rFonts w:ascii="Arial" w:hAnsi="Arial" w:cs="Arial"/>
          <w:sz w:val="23"/>
          <w:szCs w:val="23"/>
          <w:lang w:val="es-CO"/>
        </w:rPr>
        <w:t xml:space="preserve">el Balance Contable del </w:t>
      </w:r>
      <w:r w:rsidR="00BA3FE1">
        <w:rPr>
          <w:rFonts w:ascii="Arial" w:hAnsi="Arial" w:cs="Arial"/>
          <w:sz w:val="23"/>
          <w:szCs w:val="23"/>
          <w:lang w:val="es-CO"/>
        </w:rPr>
        <w:t xml:space="preserve">Contrato Interadministrativo </w:t>
      </w:r>
      <w:r w:rsidRPr="00960337">
        <w:rPr>
          <w:rFonts w:ascii="Arial" w:hAnsi="Arial" w:cs="Arial"/>
          <w:sz w:val="23"/>
          <w:szCs w:val="23"/>
          <w:lang w:val="es-CO"/>
        </w:rPr>
        <w:t>y el respectivo flujo de caja.</w:t>
      </w:r>
    </w:p>
    <w:p w:rsidR="00E013CE" w:rsidRPr="008771C2" w:rsidRDefault="00E013CE" w:rsidP="001E574D">
      <w:pPr>
        <w:pStyle w:val="Listavistosa-nfasis11"/>
        <w:spacing w:after="0" w:line="240" w:lineRule="auto"/>
        <w:ind w:left="0"/>
        <w:jc w:val="both"/>
        <w:rPr>
          <w:rFonts w:ascii="Arial" w:hAnsi="Arial" w:cs="Arial"/>
          <w:sz w:val="23"/>
          <w:szCs w:val="23"/>
        </w:rPr>
      </w:pPr>
    </w:p>
    <w:p w:rsidR="00E013CE" w:rsidRPr="00145E3B" w:rsidRDefault="00E013CE" w:rsidP="00E013CE">
      <w:pPr>
        <w:pStyle w:val="Listavistosa-nfasis11"/>
        <w:numPr>
          <w:ilvl w:val="0"/>
          <w:numId w:val="3"/>
        </w:numPr>
        <w:spacing w:after="0" w:line="240" w:lineRule="auto"/>
        <w:jc w:val="both"/>
        <w:rPr>
          <w:rFonts w:ascii="Arial" w:hAnsi="Arial" w:cs="Arial"/>
          <w:sz w:val="23"/>
          <w:szCs w:val="23"/>
        </w:rPr>
      </w:pPr>
      <w:r w:rsidRPr="00145E3B">
        <w:rPr>
          <w:rFonts w:ascii="Arial" w:hAnsi="Arial" w:cs="Arial"/>
          <w:sz w:val="23"/>
          <w:szCs w:val="23"/>
        </w:rPr>
        <w:t>Capítulo 2. Informe técnico.</w:t>
      </w:r>
    </w:p>
    <w:p w:rsidR="00E013CE" w:rsidRPr="00145E3B" w:rsidRDefault="00E013CE" w:rsidP="00E013CE">
      <w:pPr>
        <w:pStyle w:val="Listavistosa-nfasis11"/>
        <w:spacing w:after="0" w:line="240" w:lineRule="auto"/>
        <w:jc w:val="both"/>
        <w:rPr>
          <w:rFonts w:ascii="Arial" w:hAnsi="Arial" w:cs="Arial"/>
          <w:sz w:val="23"/>
          <w:szCs w:val="23"/>
        </w:rPr>
      </w:pPr>
    </w:p>
    <w:p w:rsidR="00E013CE" w:rsidRPr="00145E3B" w:rsidRDefault="002F4ABB" w:rsidP="00E013CE">
      <w:pPr>
        <w:pStyle w:val="Listavistosa-nfasis11"/>
        <w:numPr>
          <w:ilvl w:val="0"/>
          <w:numId w:val="10"/>
        </w:numPr>
        <w:spacing w:after="0" w:line="240" w:lineRule="auto"/>
        <w:jc w:val="both"/>
        <w:rPr>
          <w:rFonts w:ascii="Arial" w:hAnsi="Arial" w:cs="Arial"/>
          <w:sz w:val="23"/>
          <w:szCs w:val="23"/>
        </w:rPr>
      </w:pPr>
      <w:r w:rsidRPr="00145E3B">
        <w:rPr>
          <w:rFonts w:ascii="Arial" w:hAnsi="Arial" w:cs="Arial"/>
          <w:sz w:val="23"/>
          <w:szCs w:val="23"/>
        </w:rPr>
        <w:lastRenderedPageBreak/>
        <w:t xml:space="preserve">Este comprende la </w:t>
      </w:r>
      <w:r w:rsidR="00E013CE" w:rsidRPr="00145E3B">
        <w:rPr>
          <w:rFonts w:ascii="Arial" w:hAnsi="Arial" w:cs="Arial"/>
          <w:sz w:val="23"/>
          <w:szCs w:val="23"/>
        </w:rPr>
        <w:t>Información contenida en bases de datos de cada uno de los instrumentos en forma separada, suministrada mediante el sistema de información que disponga FINAGRO y que contemple los siguientes campos :</w:t>
      </w:r>
    </w:p>
    <w:p w:rsidR="00E013CE" w:rsidRPr="00145E3B" w:rsidRDefault="00E013CE" w:rsidP="00E013CE">
      <w:pPr>
        <w:pStyle w:val="Listavistosa-nfasis11"/>
        <w:spacing w:after="0" w:line="240" w:lineRule="auto"/>
        <w:ind w:left="0"/>
        <w:jc w:val="both"/>
        <w:rPr>
          <w:rFonts w:ascii="Arial" w:hAnsi="Arial" w:cs="Arial"/>
          <w:sz w:val="23"/>
          <w:szCs w:val="23"/>
        </w:rPr>
      </w:pPr>
    </w:p>
    <w:p w:rsidR="00E013CE" w:rsidRPr="00145E3B" w:rsidRDefault="00E013CE" w:rsidP="00E013CE">
      <w:pPr>
        <w:pStyle w:val="Sinespaciado"/>
        <w:ind w:left="709"/>
        <w:jc w:val="both"/>
        <w:rPr>
          <w:rFonts w:ascii="Arial" w:hAnsi="Arial" w:cs="Arial"/>
          <w:b/>
          <w:sz w:val="23"/>
          <w:szCs w:val="23"/>
        </w:rPr>
      </w:pPr>
      <w:r w:rsidRPr="00145E3B">
        <w:rPr>
          <w:rFonts w:ascii="Arial" w:hAnsi="Arial" w:cs="Arial"/>
          <w:b/>
          <w:sz w:val="23"/>
          <w:szCs w:val="23"/>
        </w:rPr>
        <w:t xml:space="preserve">Incentivo a la Capitalización Rural – (ICR) </w:t>
      </w:r>
    </w:p>
    <w:p w:rsidR="00E013CE" w:rsidRPr="00145E3B" w:rsidRDefault="00E013CE" w:rsidP="00E013CE">
      <w:pPr>
        <w:pStyle w:val="Sinespaciado"/>
        <w:ind w:left="709"/>
        <w:jc w:val="both"/>
        <w:rPr>
          <w:rFonts w:ascii="Arial" w:hAnsi="Arial" w:cs="Arial"/>
          <w:b/>
          <w:sz w:val="23"/>
          <w:szCs w:val="23"/>
        </w:rPr>
      </w:pPr>
    </w:p>
    <w:p w:rsidR="00E013CE" w:rsidRPr="00145E3B" w:rsidRDefault="002E3FF5" w:rsidP="00E013CE">
      <w:pPr>
        <w:pStyle w:val="Sinespaciado"/>
        <w:ind w:left="709"/>
        <w:jc w:val="both"/>
        <w:rPr>
          <w:rFonts w:ascii="Arial" w:hAnsi="Arial" w:cs="Arial"/>
          <w:sz w:val="23"/>
          <w:szCs w:val="23"/>
        </w:rPr>
      </w:pPr>
      <w:r w:rsidRPr="00145E3B">
        <w:rPr>
          <w:rFonts w:ascii="Arial" w:hAnsi="Arial" w:cs="Arial"/>
          <w:sz w:val="23"/>
          <w:szCs w:val="23"/>
        </w:rPr>
        <w:t xml:space="preserve"> </w:t>
      </w:r>
      <w:r w:rsidR="00680982" w:rsidRPr="00145E3B">
        <w:rPr>
          <w:rFonts w:ascii="Arial" w:hAnsi="Arial" w:cs="Arial"/>
          <w:sz w:val="23"/>
          <w:szCs w:val="23"/>
        </w:rPr>
        <w:t>L</w:t>
      </w:r>
      <w:r w:rsidRPr="00145E3B">
        <w:rPr>
          <w:rFonts w:ascii="Arial" w:hAnsi="Arial" w:cs="Arial"/>
          <w:sz w:val="23"/>
          <w:szCs w:val="23"/>
        </w:rPr>
        <w:t>as bases remitidas por FINAGRO</w:t>
      </w:r>
      <w:r w:rsidR="00E84766" w:rsidRPr="00145E3B">
        <w:rPr>
          <w:rFonts w:ascii="Arial" w:hAnsi="Arial" w:cs="Arial"/>
          <w:sz w:val="23"/>
          <w:szCs w:val="23"/>
        </w:rPr>
        <w:t xml:space="preserve"> deberán contener:</w:t>
      </w:r>
    </w:p>
    <w:p w:rsidR="00E013CE" w:rsidRPr="00145E3B" w:rsidRDefault="00E013CE" w:rsidP="003C1108">
      <w:pPr>
        <w:pStyle w:val="Sinespaciado"/>
        <w:numPr>
          <w:ilvl w:val="1"/>
          <w:numId w:val="2"/>
        </w:numPr>
        <w:ind w:left="1134"/>
        <w:jc w:val="both"/>
        <w:rPr>
          <w:rFonts w:ascii="Arial" w:hAnsi="Arial" w:cs="Arial"/>
          <w:sz w:val="23"/>
          <w:szCs w:val="23"/>
        </w:rPr>
      </w:pPr>
      <w:r w:rsidRPr="00145E3B">
        <w:rPr>
          <w:rFonts w:ascii="Arial" w:hAnsi="Arial" w:cs="Arial"/>
          <w:sz w:val="23"/>
          <w:szCs w:val="23"/>
        </w:rPr>
        <w:t>Consecutivo</w:t>
      </w:r>
      <w:r w:rsidR="00C91961" w:rsidRPr="00145E3B">
        <w:rPr>
          <w:rFonts w:ascii="Arial" w:hAnsi="Arial" w:cs="Arial"/>
          <w:sz w:val="23"/>
          <w:szCs w:val="23"/>
        </w:rPr>
        <w:t xml:space="preserve"> ICR</w:t>
      </w:r>
    </w:p>
    <w:p w:rsidR="00E013CE" w:rsidRPr="00145E3B" w:rsidRDefault="00C91961"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Numero de Operación FINAGRO</w:t>
      </w:r>
    </w:p>
    <w:p w:rsidR="00E6357C" w:rsidRPr="00145E3B" w:rsidRDefault="00E6357C" w:rsidP="00E6357C">
      <w:pPr>
        <w:pStyle w:val="Sinespaciado"/>
        <w:numPr>
          <w:ilvl w:val="1"/>
          <w:numId w:val="2"/>
        </w:numPr>
        <w:ind w:left="1134"/>
        <w:jc w:val="both"/>
        <w:rPr>
          <w:rFonts w:ascii="Arial" w:hAnsi="Arial" w:cs="Arial"/>
          <w:sz w:val="23"/>
          <w:szCs w:val="23"/>
        </w:rPr>
      </w:pPr>
      <w:r w:rsidRPr="00145E3B">
        <w:rPr>
          <w:rFonts w:ascii="Arial" w:hAnsi="Arial" w:cs="Arial"/>
          <w:sz w:val="23"/>
          <w:szCs w:val="23"/>
        </w:rPr>
        <w:t xml:space="preserve">Estado (Inscrito, Pagado, Anulado) </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Nombre del Beneficiario</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Número de documento del beneficiario</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Tipo de productor</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Nombre del intermediario financiero</w:t>
      </w:r>
    </w:p>
    <w:p w:rsidR="00F970F9"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 xml:space="preserve">Nombre del municipio de la oficina </w:t>
      </w:r>
      <w:r w:rsidR="00F970F9" w:rsidRPr="00145E3B">
        <w:rPr>
          <w:rFonts w:ascii="Arial" w:hAnsi="Arial" w:cs="Arial"/>
          <w:sz w:val="23"/>
          <w:szCs w:val="23"/>
        </w:rPr>
        <w:t>del trámite</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 xml:space="preserve">Nombre del departamento de la oficina </w:t>
      </w:r>
      <w:r w:rsidR="00F970F9" w:rsidRPr="00145E3B">
        <w:rPr>
          <w:rFonts w:ascii="Arial" w:hAnsi="Arial" w:cs="Arial"/>
          <w:sz w:val="23"/>
          <w:szCs w:val="23"/>
        </w:rPr>
        <w:t>del trámite</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Código municipio de la inversión</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Municipio de la inversión</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Departamento de la inversión</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Código departamento de la inversión</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Nombre del rubro principal</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Código del rubro principal</w:t>
      </w:r>
    </w:p>
    <w:p w:rsidR="00E013CE" w:rsidRPr="00145E3B" w:rsidRDefault="00E013CE" w:rsidP="00606A85">
      <w:pPr>
        <w:pStyle w:val="Sinespaciado"/>
        <w:numPr>
          <w:ilvl w:val="1"/>
          <w:numId w:val="2"/>
        </w:numPr>
        <w:ind w:left="1134"/>
        <w:jc w:val="both"/>
        <w:rPr>
          <w:rFonts w:ascii="Arial" w:hAnsi="Arial" w:cs="Arial"/>
          <w:sz w:val="23"/>
          <w:szCs w:val="23"/>
        </w:rPr>
      </w:pPr>
      <w:r w:rsidRPr="00145E3B">
        <w:rPr>
          <w:rFonts w:ascii="Arial" w:hAnsi="Arial" w:cs="Arial"/>
          <w:sz w:val="23"/>
          <w:szCs w:val="23"/>
        </w:rPr>
        <w:t>Valor proyecto</w:t>
      </w:r>
    </w:p>
    <w:p w:rsidR="00FA07EA" w:rsidRPr="00145E3B" w:rsidRDefault="00E013CE" w:rsidP="00FA07EA">
      <w:pPr>
        <w:pStyle w:val="Sinespaciado"/>
        <w:numPr>
          <w:ilvl w:val="1"/>
          <w:numId w:val="2"/>
        </w:numPr>
        <w:ind w:left="1134"/>
        <w:jc w:val="both"/>
        <w:rPr>
          <w:rFonts w:ascii="Arial" w:hAnsi="Arial" w:cs="Arial"/>
          <w:sz w:val="23"/>
          <w:szCs w:val="23"/>
        </w:rPr>
      </w:pPr>
      <w:r w:rsidRPr="00145E3B">
        <w:rPr>
          <w:rFonts w:ascii="Arial" w:hAnsi="Arial" w:cs="Arial"/>
          <w:sz w:val="23"/>
          <w:szCs w:val="23"/>
        </w:rPr>
        <w:t>Valor del Crédito</w:t>
      </w:r>
    </w:p>
    <w:p w:rsidR="009E5C8F" w:rsidRPr="00145E3B" w:rsidRDefault="009E5C8F" w:rsidP="009E5C8F">
      <w:pPr>
        <w:pStyle w:val="Sinespaciado"/>
        <w:numPr>
          <w:ilvl w:val="1"/>
          <w:numId w:val="2"/>
        </w:numPr>
        <w:ind w:left="1134"/>
        <w:jc w:val="both"/>
        <w:rPr>
          <w:rFonts w:ascii="Arial" w:hAnsi="Arial" w:cs="Arial"/>
        </w:rPr>
      </w:pPr>
      <w:r w:rsidRPr="00145E3B">
        <w:rPr>
          <w:rFonts w:ascii="Arial" w:hAnsi="Arial" w:cs="Arial"/>
        </w:rPr>
        <w:t>Valor Programado Rubros ICR</w:t>
      </w:r>
    </w:p>
    <w:p w:rsidR="009E5C8F" w:rsidRPr="00145E3B" w:rsidRDefault="009E5C8F" w:rsidP="009E5C8F">
      <w:pPr>
        <w:pStyle w:val="Sinespaciado"/>
        <w:numPr>
          <w:ilvl w:val="1"/>
          <w:numId w:val="2"/>
        </w:numPr>
        <w:ind w:left="1134"/>
        <w:jc w:val="both"/>
        <w:rPr>
          <w:rFonts w:ascii="Arial" w:hAnsi="Arial" w:cs="Arial"/>
          <w:sz w:val="23"/>
          <w:szCs w:val="23"/>
        </w:rPr>
      </w:pPr>
      <w:r w:rsidRPr="00145E3B">
        <w:rPr>
          <w:rFonts w:ascii="Arial" w:hAnsi="Arial" w:cs="Arial"/>
        </w:rPr>
        <w:t>Valor Base Reconocimiento ICR</w:t>
      </w:r>
    </w:p>
    <w:p w:rsidR="0069455D" w:rsidRPr="00145E3B" w:rsidRDefault="0069455D" w:rsidP="0069455D">
      <w:pPr>
        <w:pStyle w:val="Sinespaciado"/>
        <w:numPr>
          <w:ilvl w:val="1"/>
          <w:numId w:val="2"/>
        </w:numPr>
        <w:ind w:left="1134"/>
        <w:jc w:val="both"/>
        <w:rPr>
          <w:rFonts w:ascii="Arial" w:hAnsi="Arial" w:cs="Arial"/>
          <w:sz w:val="23"/>
          <w:szCs w:val="23"/>
        </w:rPr>
      </w:pPr>
      <w:r w:rsidRPr="00145E3B">
        <w:rPr>
          <w:rFonts w:ascii="Arial" w:hAnsi="Arial" w:cs="Arial"/>
          <w:sz w:val="23"/>
          <w:szCs w:val="23"/>
        </w:rPr>
        <w:t>Valor ICR Estimado</w:t>
      </w:r>
    </w:p>
    <w:p w:rsidR="00E6357C" w:rsidRPr="00145E3B" w:rsidRDefault="00E6357C" w:rsidP="00FA07EA">
      <w:pPr>
        <w:pStyle w:val="Sinespaciado"/>
        <w:numPr>
          <w:ilvl w:val="1"/>
          <w:numId w:val="2"/>
        </w:numPr>
        <w:ind w:left="1134"/>
        <w:jc w:val="both"/>
        <w:rPr>
          <w:rFonts w:ascii="Arial" w:hAnsi="Arial" w:cs="Arial"/>
          <w:sz w:val="23"/>
          <w:szCs w:val="23"/>
        </w:rPr>
      </w:pPr>
      <w:r w:rsidRPr="00145E3B">
        <w:rPr>
          <w:rFonts w:ascii="Arial" w:hAnsi="Arial" w:cs="Arial"/>
          <w:sz w:val="23"/>
          <w:szCs w:val="23"/>
        </w:rPr>
        <w:t>Fecha desembolso crédito</w:t>
      </w:r>
    </w:p>
    <w:p w:rsidR="00E013CE" w:rsidRPr="00145E3B" w:rsidRDefault="00E013CE" w:rsidP="005A4480">
      <w:pPr>
        <w:pStyle w:val="Sinespaciado"/>
        <w:numPr>
          <w:ilvl w:val="1"/>
          <w:numId w:val="2"/>
        </w:numPr>
        <w:ind w:left="1134"/>
        <w:jc w:val="both"/>
        <w:rPr>
          <w:rFonts w:ascii="Arial" w:hAnsi="Arial" w:cs="Arial"/>
          <w:sz w:val="23"/>
          <w:szCs w:val="23"/>
        </w:rPr>
      </w:pPr>
      <w:r w:rsidRPr="00145E3B">
        <w:rPr>
          <w:rFonts w:ascii="Arial" w:hAnsi="Arial" w:cs="Arial"/>
          <w:sz w:val="23"/>
          <w:szCs w:val="23"/>
        </w:rPr>
        <w:t>Fecha pago de ICR</w:t>
      </w:r>
    </w:p>
    <w:p w:rsidR="00E6357C" w:rsidRPr="00145E3B" w:rsidRDefault="00E6357C"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Segundo pago ICR</w:t>
      </w:r>
    </w:p>
    <w:p w:rsidR="00E6357C" w:rsidRPr="00145E3B" w:rsidRDefault="00E6357C"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Fecha 2° pago ICR</w:t>
      </w:r>
    </w:p>
    <w:p w:rsidR="00FA07EA" w:rsidRPr="00145E3B" w:rsidRDefault="00FA07EA" w:rsidP="009F5FF7">
      <w:pPr>
        <w:pStyle w:val="Sinespaciado"/>
        <w:numPr>
          <w:ilvl w:val="1"/>
          <w:numId w:val="2"/>
        </w:numPr>
        <w:ind w:left="1134"/>
        <w:jc w:val="both"/>
        <w:rPr>
          <w:rFonts w:ascii="Arial" w:hAnsi="Arial" w:cs="Arial"/>
          <w:sz w:val="23"/>
          <w:szCs w:val="23"/>
        </w:rPr>
      </w:pPr>
      <w:r w:rsidRPr="00145E3B">
        <w:rPr>
          <w:rFonts w:ascii="Arial" w:hAnsi="Arial" w:cs="Arial"/>
          <w:sz w:val="23"/>
          <w:szCs w:val="23"/>
        </w:rPr>
        <w:t>Porcentaje ICR</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Valor ICR</w:t>
      </w:r>
      <w:r w:rsidR="00FA07EA" w:rsidRPr="00145E3B">
        <w:rPr>
          <w:rFonts w:ascii="Arial" w:hAnsi="Arial" w:cs="Arial"/>
          <w:sz w:val="23"/>
          <w:szCs w:val="23"/>
        </w:rPr>
        <w:t xml:space="preserve"> Pagado</w:t>
      </w:r>
    </w:p>
    <w:p w:rsidR="00FA07EA" w:rsidRPr="00145E3B" w:rsidRDefault="00FA07EA"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Valor ICR Anulado</w:t>
      </w:r>
      <w:r w:rsidR="00E6357C" w:rsidRPr="00145E3B">
        <w:rPr>
          <w:rFonts w:ascii="Arial" w:hAnsi="Arial" w:cs="Arial"/>
          <w:sz w:val="23"/>
          <w:szCs w:val="23"/>
        </w:rPr>
        <w:t xml:space="preserve"> y/o Liberado</w:t>
      </w:r>
    </w:p>
    <w:p w:rsidR="00FE13DA" w:rsidRPr="00145E3B" w:rsidRDefault="002F23A0" w:rsidP="00F970F9">
      <w:pPr>
        <w:pStyle w:val="Sinespaciado"/>
        <w:numPr>
          <w:ilvl w:val="1"/>
          <w:numId w:val="2"/>
        </w:numPr>
        <w:ind w:left="1134"/>
        <w:jc w:val="both"/>
        <w:rPr>
          <w:rFonts w:ascii="Arial" w:hAnsi="Arial" w:cs="Arial"/>
        </w:rPr>
      </w:pPr>
      <w:r w:rsidRPr="00145E3B">
        <w:rPr>
          <w:rFonts w:ascii="Arial" w:hAnsi="Arial" w:cs="Arial"/>
          <w:sz w:val="23"/>
          <w:szCs w:val="23"/>
        </w:rPr>
        <w:t xml:space="preserve">Tipo de </w:t>
      </w:r>
      <w:r w:rsidR="00FE13DA" w:rsidRPr="00145E3B">
        <w:rPr>
          <w:rFonts w:ascii="Arial" w:hAnsi="Arial" w:cs="Arial"/>
          <w:sz w:val="23"/>
          <w:szCs w:val="23"/>
        </w:rPr>
        <w:t>ICR</w:t>
      </w:r>
    </w:p>
    <w:p w:rsidR="00E013CE" w:rsidRPr="00145E3B" w:rsidRDefault="00E013CE" w:rsidP="00E013CE">
      <w:pPr>
        <w:pStyle w:val="Sinespaciado"/>
        <w:numPr>
          <w:ilvl w:val="1"/>
          <w:numId w:val="2"/>
        </w:numPr>
        <w:ind w:left="1134"/>
        <w:jc w:val="both"/>
        <w:rPr>
          <w:rFonts w:ascii="Arial" w:hAnsi="Arial" w:cs="Arial"/>
          <w:sz w:val="23"/>
          <w:szCs w:val="23"/>
        </w:rPr>
      </w:pPr>
      <w:r w:rsidRPr="00145E3B">
        <w:rPr>
          <w:rFonts w:ascii="Arial" w:hAnsi="Arial" w:cs="Arial"/>
          <w:sz w:val="23"/>
          <w:szCs w:val="23"/>
        </w:rPr>
        <w:t xml:space="preserve">Observaciones </w:t>
      </w:r>
    </w:p>
    <w:p w:rsidR="00E013CE" w:rsidRPr="00145E3B" w:rsidRDefault="00E013CE" w:rsidP="00E013CE">
      <w:pPr>
        <w:pStyle w:val="Ttulo3"/>
        <w:spacing w:before="0"/>
        <w:rPr>
          <w:rFonts w:ascii="Arial" w:eastAsiaTheme="minorHAnsi" w:hAnsi="Arial" w:cs="Arial"/>
          <w:bCs w:val="0"/>
          <w:color w:val="auto"/>
          <w:kern w:val="0"/>
          <w:sz w:val="23"/>
          <w:szCs w:val="23"/>
          <w:lang w:val="es-CO" w:eastAsia="en-US"/>
        </w:rPr>
      </w:pPr>
    </w:p>
    <w:p w:rsidR="00BB784D" w:rsidRPr="00145E3B" w:rsidRDefault="00BB784D" w:rsidP="00E013CE">
      <w:pPr>
        <w:pStyle w:val="Sinespaciado"/>
        <w:ind w:firstLine="709"/>
        <w:jc w:val="both"/>
        <w:rPr>
          <w:rFonts w:ascii="Arial" w:hAnsi="Arial" w:cs="Arial"/>
          <w:b/>
          <w:sz w:val="23"/>
          <w:szCs w:val="23"/>
        </w:rPr>
      </w:pPr>
    </w:p>
    <w:p w:rsidR="00E013CE" w:rsidRPr="00145E3B" w:rsidRDefault="00E013CE" w:rsidP="00E013CE">
      <w:pPr>
        <w:pStyle w:val="Sinespaciado"/>
        <w:ind w:firstLine="709"/>
        <w:jc w:val="both"/>
        <w:rPr>
          <w:rFonts w:ascii="Arial" w:hAnsi="Arial" w:cs="Arial"/>
          <w:b/>
          <w:sz w:val="23"/>
          <w:szCs w:val="23"/>
        </w:rPr>
      </w:pPr>
      <w:r w:rsidRPr="00145E3B">
        <w:rPr>
          <w:rFonts w:ascii="Arial" w:hAnsi="Arial" w:cs="Arial"/>
          <w:b/>
          <w:sz w:val="23"/>
          <w:szCs w:val="23"/>
        </w:rPr>
        <w:t>Línea Especial de Crédito – (LEC)</w:t>
      </w:r>
    </w:p>
    <w:p w:rsidR="00E013CE" w:rsidRPr="00145E3B" w:rsidRDefault="00E013CE" w:rsidP="00E013CE">
      <w:pPr>
        <w:pStyle w:val="Sinespaciado"/>
        <w:ind w:firstLine="709"/>
        <w:jc w:val="both"/>
        <w:rPr>
          <w:rFonts w:ascii="Arial" w:hAnsi="Arial" w:cs="Arial"/>
          <w:b/>
          <w:sz w:val="23"/>
          <w:szCs w:val="23"/>
        </w:rPr>
      </w:pP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Consecutivo</w:t>
      </w:r>
    </w:p>
    <w:p w:rsidR="00E013CE" w:rsidRPr="00145E3B" w:rsidRDefault="00374825" w:rsidP="00E013CE">
      <w:pPr>
        <w:pStyle w:val="Sinespaciado"/>
        <w:numPr>
          <w:ilvl w:val="0"/>
          <w:numId w:val="11"/>
        </w:numPr>
        <w:jc w:val="both"/>
        <w:rPr>
          <w:rFonts w:ascii="Arial" w:hAnsi="Arial" w:cs="Arial"/>
          <w:sz w:val="23"/>
          <w:szCs w:val="23"/>
        </w:rPr>
      </w:pPr>
      <w:r w:rsidRPr="00145E3B">
        <w:rPr>
          <w:rFonts w:ascii="Arial" w:hAnsi="Arial" w:cs="Arial"/>
          <w:sz w:val="23"/>
          <w:szCs w:val="23"/>
        </w:rPr>
        <w:t>No de operación</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lastRenderedPageBreak/>
        <w:t>Nombre del beneficiario</w:t>
      </w:r>
    </w:p>
    <w:p w:rsidR="00D63FC8" w:rsidRPr="00145E3B" w:rsidRDefault="00E013CE" w:rsidP="00D63FC8">
      <w:pPr>
        <w:pStyle w:val="Sinespaciado"/>
        <w:numPr>
          <w:ilvl w:val="0"/>
          <w:numId w:val="11"/>
        </w:numPr>
        <w:jc w:val="both"/>
        <w:rPr>
          <w:rFonts w:ascii="Arial" w:hAnsi="Arial" w:cs="Arial"/>
          <w:sz w:val="23"/>
          <w:szCs w:val="23"/>
        </w:rPr>
      </w:pPr>
      <w:r w:rsidRPr="00145E3B">
        <w:rPr>
          <w:rFonts w:ascii="Arial" w:hAnsi="Arial" w:cs="Arial"/>
          <w:sz w:val="23"/>
          <w:szCs w:val="23"/>
        </w:rPr>
        <w:t xml:space="preserve">Tipo de documento (CC. </w:t>
      </w:r>
      <w:proofErr w:type="spellStart"/>
      <w:r w:rsidRPr="00145E3B">
        <w:rPr>
          <w:rFonts w:ascii="Arial" w:hAnsi="Arial" w:cs="Arial"/>
          <w:sz w:val="23"/>
          <w:szCs w:val="23"/>
        </w:rPr>
        <w:t>Nit</w:t>
      </w:r>
      <w:proofErr w:type="spellEnd"/>
      <w:r w:rsidRPr="00145E3B">
        <w:rPr>
          <w:rFonts w:ascii="Arial" w:hAnsi="Arial" w:cs="Arial"/>
          <w:sz w:val="23"/>
          <w:szCs w:val="23"/>
        </w:rPr>
        <w:t>)</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Numero de documento del beneficiario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Tipo de Productor</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Nombre del intermediario financiero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Nombre del municipio de la oficina del intermediario financiero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Nombre del departamento de la oficina del intermediario financiero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Nombre municipio de la inversión</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Código municipio de la inversión</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Nombre departamento de la inversión</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Código departamento de la inversión</w:t>
      </w:r>
    </w:p>
    <w:p w:rsidR="000D09FA" w:rsidRPr="00145E3B" w:rsidRDefault="00D63FC8" w:rsidP="00D63FC8">
      <w:pPr>
        <w:pStyle w:val="Sinespaciado"/>
        <w:numPr>
          <w:ilvl w:val="0"/>
          <w:numId w:val="11"/>
        </w:numPr>
        <w:jc w:val="both"/>
        <w:rPr>
          <w:rFonts w:ascii="Arial" w:hAnsi="Arial" w:cs="Arial"/>
          <w:sz w:val="23"/>
          <w:szCs w:val="23"/>
        </w:rPr>
      </w:pPr>
      <w:r w:rsidRPr="00145E3B">
        <w:rPr>
          <w:rFonts w:ascii="Arial" w:hAnsi="Arial" w:cs="Arial"/>
          <w:sz w:val="23"/>
          <w:szCs w:val="23"/>
        </w:rPr>
        <w:t>Nombre de la actividad económica del productor (actividad productiva)</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Código del rubro principal</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 xml:space="preserve">Nombre rubro principal </w:t>
      </w:r>
      <w:r w:rsidR="00D63FC8" w:rsidRPr="00145E3B">
        <w:rPr>
          <w:rFonts w:ascii="Arial" w:hAnsi="Arial" w:cs="Arial"/>
          <w:sz w:val="23"/>
          <w:szCs w:val="23"/>
        </w:rPr>
        <w:t>(actividad financiada)</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Valor  proyecto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Valor Crédito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Plazo (meses)</w:t>
      </w:r>
    </w:p>
    <w:p w:rsidR="000D09FA" w:rsidRPr="00145E3B" w:rsidRDefault="000D09FA" w:rsidP="00E013CE">
      <w:pPr>
        <w:pStyle w:val="Sinespaciado"/>
        <w:numPr>
          <w:ilvl w:val="0"/>
          <w:numId w:val="11"/>
        </w:numPr>
        <w:jc w:val="both"/>
        <w:rPr>
          <w:rFonts w:ascii="Arial" w:hAnsi="Arial" w:cs="Arial"/>
          <w:sz w:val="23"/>
          <w:szCs w:val="23"/>
        </w:rPr>
      </w:pPr>
      <w:r w:rsidRPr="00145E3B">
        <w:rPr>
          <w:rFonts w:ascii="Arial" w:hAnsi="Arial" w:cs="Arial"/>
          <w:sz w:val="23"/>
          <w:szCs w:val="23"/>
        </w:rPr>
        <w:t>Fecha desembolso crédito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Valor subsidio comprometido</w:t>
      </w:r>
    </w:p>
    <w:p w:rsidR="00D63FC8" w:rsidRPr="00145E3B" w:rsidRDefault="00D63FC8" w:rsidP="00E013CE">
      <w:pPr>
        <w:pStyle w:val="Sinespaciado"/>
        <w:numPr>
          <w:ilvl w:val="0"/>
          <w:numId w:val="11"/>
        </w:numPr>
        <w:jc w:val="both"/>
        <w:rPr>
          <w:rFonts w:ascii="Arial" w:hAnsi="Arial" w:cs="Arial"/>
          <w:sz w:val="23"/>
          <w:szCs w:val="23"/>
        </w:rPr>
      </w:pPr>
      <w:r w:rsidRPr="00145E3B">
        <w:rPr>
          <w:rFonts w:ascii="Arial" w:hAnsi="Arial" w:cs="Arial"/>
          <w:sz w:val="23"/>
          <w:szCs w:val="23"/>
        </w:rPr>
        <w:t>Valor subsidio pagado</w:t>
      </w:r>
    </w:p>
    <w:p w:rsidR="00D63FC8" w:rsidRPr="00145E3B" w:rsidRDefault="00D63FC8" w:rsidP="00E013CE">
      <w:pPr>
        <w:pStyle w:val="Sinespaciado"/>
        <w:numPr>
          <w:ilvl w:val="0"/>
          <w:numId w:val="11"/>
        </w:numPr>
        <w:jc w:val="both"/>
        <w:rPr>
          <w:rFonts w:ascii="Arial" w:hAnsi="Arial" w:cs="Arial"/>
          <w:sz w:val="23"/>
          <w:szCs w:val="23"/>
        </w:rPr>
      </w:pPr>
      <w:r w:rsidRPr="00145E3B">
        <w:rPr>
          <w:rFonts w:ascii="Arial" w:hAnsi="Arial" w:cs="Arial"/>
          <w:sz w:val="23"/>
          <w:szCs w:val="23"/>
        </w:rPr>
        <w:t>Valor subsidio pendiente de pago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Puntos de subsidio</w:t>
      </w:r>
    </w:p>
    <w:p w:rsidR="00FA07EA" w:rsidRPr="00145E3B" w:rsidRDefault="00E013CE" w:rsidP="00FA07EA">
      <w:pPr>
        <w:pStyle w:val="Sinespaciado"/>
        <w:numPr>
          <w:ilvl w:val="0"/>
          <w:numId w:val="11"/>
        </w:numPr>
        <w:jc w:val="both"/>
        <w:rPr>
          <w:rFonts w:ascii="Arial" w:hAnsi="Arial" w:cs="Arial"/>
          <w:sz w:val="23"/>
          <w:szCs w:val="23"/>
        </w:rPr>
      </w:pPr>
      <w:r w:rsidRPr="00145E3B">
        <w:rPr>
          <w:rFonts w:ascii="Arial" w:hAnsi="Arial" w:cs="Arial"/>
          <w:sz w:val="23"/>
          <w:szCs w:val="23"/>
        </w:rPr>
        <w:t>Fecha de vencimiento final</w:t>
      </w:r>
    </w:p>
    <w:p w:rsidR="00FA07EA" w:rsidRPr="00145E3B" w:rsidRDefault="00FA07EA" w:rsidP="00FA07EA">
      <w:pPr>
        <w:pStyle w:val="Sinespaciado"/>
        <w:numPr>
          <w:ilvl w:val="0"/>
          <w:numId w:val="11"/>
        </w:numPr>
        <w:jc w:val="both"/>
        <w:rPr>
          <w:rFonts w:ascii="Arial" w:hAnsi="Arial" w:cs="Arial"/>
          <w:sz w:val="23"/>
          <w:szCs w:val="23"/>
        </w:rPr>
      </w:pPr>
      <w:r w:rsidRPr="00145E3B">
        <w:rPr>
          <w:rFonts w:ascii="Arial" w:hAnsi="Arial" w:cs="Arial"/>
          <w:sz w:val="23"/>
          <w:szCs w:val="23"/>
        </w:rPr>
        <w:t>FAG(Si/No)</w:t>
      </w:r>
    </w:p>
    <w:p w:rsidR="000D09FA" w:rsidRPr="00145E3B" w:rsidRDefault="000D09FA" w:rsidP="00FA07EA">
      <w:pPr>
        <w:pStyle w:val="Sinespaciado"/>
        <w:numPr>
          <w:ilvl w:val="0"/>
          <w:numId w:val="11"/>
        </w:numPr>
        <w:jc w:val="both"/>
        <w:rPr>
          <w:rFonts w:ascii="Arial" w:hAnsi="Arial" w:cs="Arial"/>
          <w:sz w:val="23"/>
          <w:szCs w:val="23"/>
        </w:rPr>
      </w:pPr>
      <w:r w:rsidRPr="00145E3B">
        <w:rPr>
          <w:rFonts w:ascii="Arial" w:hAnsi="Arial" w:cs="Arial"/>
          <w:sz w:val="23"/>
          <w:szCs w:val="23"/>
        </w:rPr>
        <w:t>Porcentaje FAG</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Estado operación</w:t>
      </w:r>
      <w:r w:rsidR="00D63FC8" w:rsidRPr="00145E3B">
        <w:rPr>
          <w:rFonts w:ascii="Arial" w:hAnsi="Arial" w:cs="Arial"/>
          <w:sz w:val="23"/>
          <w:szCs w:val="23"/>
        </w:rPr>
        <w:t xml:space="preserve"> (Activo / Cancelado)</w:t>
      </w:r>
    </w:p>
    <w:p w:rsidR="00D63FC8" w:rsidRPr="00145E3B" w:rsidRDefault="00D63FC8" w:rsidP="00D63FC8">
      <w:pPr>
        <w:pStyle w:val="Sinespaciado"/>
        <w:numPr>
          <w:ilvl w:val="0"/>
          <w:numId w:val="11"/>
        </w:numPr>
        <w:jc w:val="both"/>
        <w:rPr>
          <w:rFonts w:ascii="Arial" w:hAnsi="Arial" w:cs="Arial"/>
          <w:sz w:val="23"/>
          <w:szCs w:val="23"/>
        </w:rPr>
      </w:pPr>
      <w:r w:rsidRPr="00145E3B">
        <w:rPr>
          <w:rFonts w:ascii="Arial" w:hAnsi="Arial" w:cs="Arial"/>
          <w:sz w:val="23"/>
          <w:szCs w:val="23"/>
        </w:rPr>
        <w:t>Tipo de Crédito (Asociativo</w:t>
      </w:r>
      <w:r w:rsidR="009224FB" w:rsidRPr="00145E3B">
        <w:rPr>
          <w:rFonts w:ascii="Arial" w:hAnsi="Arial" w:cs="Arial"/>
          <w:sz w:val="23"/>
          <w:szCs w:val="23"/>
        </w:rPr>
        <w:t xml:space="preserve"> /</w:t>
      </w:r>
      <w:r w:rsidRPr="00145E3B">
        <w:rPr>
          <w:rFonts w:ascii="Arial" w:hAnsi="Arial" w:cs="Arial"/>
          <w:sz w:val="23"/>
          <w:szCs w:val="23"/>
        </w:rPr>
        <w:t xml:space="preserve"> Individual)</w:t>
      </w:r>
    </w:p>
    <w:p w:rsidR="009224FB" w:rsidRPr="00145E3B" w:rsidRDefault="009224FB" w:rsidP="00D63FC8">
      <w:pPr>
        <w:pStyle w:val="Sinespaciado"/>
        <w:numPr>
          <w:ilvl w:val="0"/>
          <w:numId w:val="11"/>
        </w:numPr>
        <w:jc w:val="both"/>
        <w:rPr>
          <w:rFonts w:ascii="Arial" w:hAnsi="Arial" w:cs="Arial"/>
          <w:sz w:val="23"/>
          <w:szCs w:val="23"/>
        </w:rPr>
      </w:pPr>
      <w:r w:rsidRPr="00145E3B">
        <w:rPr>
          <w:rFonts w:ascii="Arial" w:hAnsi="Arial" w:cs="Arial"/>
          <w:sz w:val="23"/>
          <w:szCs w:val="23"/>
        </w:rPr>
        <w:t>Tipo de Operación (Nuevo / Normalización)</w:t>
      </w:r>
    </w:p>
    <w:p w:rsidR="00206BF5" w:rsidRPr="00145E3B" w:rsidRDefault="00206BF5" w:rsidP="00D63FC8">
      <w:pPr>
        <w:pStyle w:val="Sinespaciado"/>
        <w:numPr>
          <w:ilvl w:val="0"/>
          <w:numId w:val="11"/>
        </w:numPr>
        <w:jc w:val="both"/>
        <w:rPr>
          <w:rFonts w:ascii="Arial" w:hAnsi="Arial" w:cs="Arial"/>
          <w:sz w:val="23"/>
          <w:szCs w:val="23"/>
        </w:rPr>
      </w:pPr>
      <w:r w:rsidRPr="00145E3B">
        <w:rPr>
          <w:rFonts w:ascii="Arial" w:hAnsi="Arial" w:cs="Arial"/>
          <w:sz w:val="23"/>
          <w:szCs w:val="23"/>
        </w:rPr>
        <w:t>Segmento (Colombia Siembra, General, Vientres, Renovación café zoca)</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Nombres demás rubros incluidos en el proyecto</w:t>
      </w:r>
    </w:p>
    <w:p w:rsidR="00E013CE" w:rsidRPr="00145E3B" w:rsidRDefault="00E013CE" w:rsidP="00E013CE">
      <w:pPr>
        <w:pStyle w:val="Sinespaciado"/>
        <w:numPr>
          <w:ilvl w:val="0"/>
          <w:numId w:val="11"/>
        </w:numPr>
        <w:jc w:val="both"/>
        <w:rPr>
          <w:rFonts w:ascii="Arial" w:hAnsi="Arial" w:cs="Arial"/>
          <w:sz w:val="23"/>
          <w:szCs w:val="23"/>
        </w:rPr>
      </w:pPr>
      <w:r w:rsidRPr="00145E3B">
        <w:rPr>
          <w:rFonts w:ascii="Arial" w:hAnsi="Arial" w:cs="Arial"/>
          <w:sz w:val="23"/>
          <w:szCs w:val="23"/>
        </w:rPr>
        <w:t>Observaciones</w:t>
      </w:r>
    </w:p>
    <w:p w:rsidR="00BB784D" w:rsidRPr="00145E3B" w:rsidRDefault="00BB784D" w:rsidP="00BB784D">
      <w:pPr>
        <w:jc w:val="both"/>
      </w:pPr>
    </w:p>
    <w:p w:rsidR="00961D62" w:rsidRPr="00145E3B" w:rsidRDefault="00961D62" w:rsidP="00961D62">
      <w:pPr>
        <w:pStyle w:val="Prrafodelista"/>
        <w:ind w:left="360"/>
        <w:jc w:val="both"/>
        <w:rPr>
          <w:rFonts w:ascii="Arial" w:hAnsi="Arial" w:cs="Arial"/>
          <w:sz w:val="22"/>
          <w:lang w:val="es-CO"/>
        </w:rPr>
      </w:pPr>
      <w:r w:rsidRPr="00145E3B">
        <w:rPr>
          <w:rFonts w:ascii="Arial" w:hAnsi="Arial" w:cs="Arial"/>
          <w:sz w:val="22"/>
          <w:lang w:val="es-CO"/>
        </w:rPr>
        <w:t>Los informes técnicos (base</w:t>
      </w:r>
      <w:r w:rsidR="00996698" w:rsidRPr="00145E3B">
        <w:rPr>
          <w:rFonts w:ascii="Arial" w:hAnsi="Arial" w:cs="Arial"/>
          <w:sz w:val="22"/>
          <w:lang w:val="es-CO"/>
        </w:rPr>
        <w:t>s</w:t>
      </w:r>
      <w:r w:rsidRPr="00145E3B">
        <w:rPr>
          <w:rFonts w:ascii="Arial" w:hAnsi="Arial" w:cs="Arial"/>
          <w:sz w:val="22"/>
          <w:lang w:val="es-CO"/>
        </w:rPr>
        <w:t xml:space="preserve"> de datos) del ICR/LEC, serán remitidos de forma mensual hasta el 31 de diciembre de 2016. </w:t>
      </w:r>
    </w:p>
    <w:p w:rsidR="00E013CE" w:rsidRPr="00145E3B" w:rsidRDefault="00E013CE" w:rsidP="00BB784D">
      <w:pPr>
        <w:pStyle w:val="Sinespaciado"/>
        <w:jc w:val="both"/>
        <w:rPr>
          <w:rFonts w:ascii="Arial" w:hAnsi="Arial" w:cs="Arial"/>
          <w:sz w:val="23"/>
          <w:szCs w:val="23"/>
        </w:rPr>
      </w:pPr>
    </w:p>
    <w:p w:rsidR="00C754A3" w:rsidRPr="00145E3B" w:rsidRDefault="00680982" w:rsidP="00C754A3">
      <w:pPr>
        <w:pStyle w:val="Sinespaciado"/>
        <w:numPr>
          <w:ilvl w:val="0"/>
          <w:numId w:val="4"/>
        </w:numPr>
        <w:jc w:val="both"/>
        <w:rPr>
          <w:rFonts w:ascii="Arial" w:hAnsi="Arial" w:cs="Arial"/>
          <w:sz w:val="23"/>
          <w:szCs w:val="23"/>
        </w:rPr>
      </w:pPr>
      <w:r w:rsidRPr="00145E3B">
        <w:rPr>
          <w:rFonts w:ascii="Arial" w:hAnsi="Arial" w:cs="Arial"/>
          <w:sz w:val="23"/>
          <w:szCs w:val="23"/>
        </w:rPr>
        <w:t>L</w:t>
      </w:r>
      <w:r w:rsidR="00E013CE" w:rsidRPr="00145E3B">
        <w:rPr>
          <w:rFonts w:ascii="Arial" w:hAnsi="Arial" w:cs="Arial"/>
          <w:sz w:val="23"/>
          <w:szCs w:val="23"/>
        </w:rPr>
        <w:t xml:space="preserve">a información suministrada en dichas bases puede ser utilizada para </w:t>
      </w:r>
      <w:r w:rsidR="00161A69" w:rsidRPr="00145E3B">
        <w:rPr>
          <w:rFonts w:ascii="Arial" w:hAnsi="Arial" w:cs="Arial"/>
          <w:sz w:val="23"/>
          <w:szCs w:val="23"/>
        </w:rPr>
        <w:t xml:space="preserve">la </w:t>
      </w:r>
      <w:r w:rsidR="00E013CE" w:rsidRPr="00145E3B">
        <w:rPr>
          <w:rFonts w:ascii="Arial" w:hAnsi="Arial" w:cs="Arial"/>
          <w:sz w:val="23"/>
          <w:szCs w:val="23"/>
        </w:rPr>
        <w:t>generación de información estadística de los usuarios interesados y a su vez para análisis e interpretación de la dinámica de los componentes</w:t>
      </w:r>
      <w:r w:rsidR="00D63FC8" w:rsidRPr="00145E3B">
        <w:rPr>
          <w:rFonts w:ascii="Arial" w:hAnsi="Arial" w:cs="Arial"/>
          <w:sz w:val="23"/>
          <w:szCs w:val="23"/>
        </w:rPr>
        <w:t>,</w:t>
      </w:r>
      <w:r w:rsidR="00C754A3" w:rsidRPr="00145E3B">
        <w:rPr>
          <w:rFonts w:ascii="Arial" w:hAnsi="Arial" w:cs="Arial"/>
          <w:sz w:val="23"/>
          <w:szCs w:val="23"/>
        </w:rPr>
        <w:t xml:space="preserve"> en atención a las normas de protección de datos personales, específicamente en las Leyes 1266 de 2008 y 1581 de 2012, así como cualquier otra que las modifique, adicione o sustituya.</w:t>
      </w:r>
    </w:p>
    <w:p w:rsidR="00673576" w:rsidRDefault="00673576">
      <w:pPr>
        <w:pStyle w:val="Sinespaciado"/>
        <w:ind w:left="720"/>
        <w:jc w:val="both"/>
        <w:rPr>
          <w:rFonts w:ascii="Arial" w:hAnsi="Arial" w:cs="Arial"/>
          <w:sz w:val="23"/>
          <w:szCs w:val="23"/>
        </w:rPr>
      </w:pPr>
    </w:p>
    <w:p w:rsidR="00E013CE" w:rsidRPr="00145E3B" w:rsidRDefault="00C754A3" w:rsidP="00C754A3">
      <w:pPr>
        <w:pStyle w:val="Sinespaciado"/>
        <w:numPr>
          <w:ilvl w:val="0"/>
          <w:numId w:val="4"/>
        </w:numPr>
        <w:jc w:val="both"/>
        <w:rPr>
          <w:rFonts w:ascii="Arial" w:hAnsi="Arial" w:cs="Arial"/>
          <w:sz w:val="23"/>
          <w:szCs w:val="23"/>
        </w:rPr>
      </w:pPr>
      <w:r w:rsidRPr="00145E3B">
        <w:rPr>
          <w:rFonts w:ascii="Arial" w:hAnsi="Arial" w:cs="Arial"/>
          <w:sz w:val="23"/>
          <w:szCs w:val="23"/>
        </w:rPr>
        <w:lastRenderedPageBreak/>
        <w:t xml:space="preserve">Para tal efecto, </w:t>
      </w:r>
      <w:r w:rsidR="00961D62" w:rsidRPr="00145E3B">
        <w:rPr>
          <w:rFonts w:ascii="Arial" w:hAnsi="Arial" w:cs="Arial"/>
          <w:sz w:val="23"/>
          <w:szCs w:val="23"/>
        </w:rPr>
        <w:t xml:space="preserve">las partes </w:t>
      </w:r>
      <w:r w:rsidRPr="00145E3B">
        <w:rPr>
          <w:rFonts w:ascii="Arial" w:hAnsi="Arial" w:cs="Arial"/>
          <w:sz w:val="23"/>
          <w:szCs w:val="23"/>
        </w:rPr>
        <w:t>desarrollarán y darán cumplimiento a los protocolos y procedimientos necesarios para intercambiar y administrar la información en condiciones seguras.</w:t>
      </w:r>
    </w:p>
    <w:p w:rsidR="00E013CE" w:rsidRPr="00145E3B" w:rsidRDefault="00E013CE" w:rsidP="00E013CE">
      <w:pPr>
        <w:pStyle w:val="Sinespaciado"/>
        <w:ind w:left="720"/>
        <w:jc w:val="both"/>
        <w:rPr>
          <w:rFonts w:ascii="Arial" w:hAnsi="Arial" w:cs="Arial"/>
          <w:sz w:val="23"/>
          <w:szCs w:val="23"/>
        </w:rPr>
      </w:pPr>
    </w:p>
    <w:p w:rsidR="00E013CE" w:rsidRPr="00996698" w:rsidRDefault="00E013CE" w:rsidP="00E013CE">
      <w:pPr>
        <w:pStyle w:val="Sinespaciado"/>
        <w:numPr>
          <w:ilvl w:val="0"/>
          <w:numId w:val="4"/>
        </w:numPr>
        <w:jc w:val="both"/>
        <w:rPr>
          <w:rFonts w:ascii="Arial" w:hAnsi="Arial" w:cs="Arial"/>
          <w:sz w:val="23"/>
          <w:szCs w:val="23"/>
        </w:rPr>
      </w:pPr>
      <w:r w:rsidRPr="00145E3B">
        <w:rPr>
          <w:rFonts w:ascii="Arial" w:hAnsi="Arial" w:cs="Arial"/>
          <w:sz w:val="23"/>
          <w:szCs w:val="23"/>
        </w:rPr>
        <w:t>En caso de presentarse normalizaciones de los créditos ingresados a la</w:t>
      </w:r>
      <w:r w:rsidRPr="00996698">
        <w:rPr>
          <w:rFonts w:ascii="Arial" w:hAnsi="Arial" w:cs="Arial"/>
          <w:sz w:val="23"/>
          <w:szCs w:val="23"/>
        </w:rPr>
        <w:t xml:space="preserve"> Línea Especial de Crédito y mientras se encuentre vigente el Contrato, se deben presentar en la base de datos indicando en el campo de observaciones </w:t>
      </w:r>
      <w:r w:rsidR="00996698" w:rsidRPr="00996698">
        <w:rPr>
          <w:rFonts w:ascii="Arial" w:hAnsi="Arial" w:cs="Arial"/>
          <w:sz w:val="23"/>
          <w:szCs w:val="23"/>
        </w:rPr>
        <w:t>el número de</w:t>
      </w:r>
      <w:r w:rsidRPr="00996698">
        <w:rPr>
          <w:rFonts w:ascii="Arial" w:hAnsi="Arial" w:cs="Arial"/>
          <w:sz w:val="23"/>
          <w:szCs w:val="23"/>
        </w:rPr>
        <w:t xml:space="preserve"> la operación inicial.</w:t>
      </w:r>
    </w:p>
    <w:p w:rsidR="00E013CE" w:rsidRPr="008771C2" w:rsidRDefault="00E013CE" w:rsidP="00E013CE">
      <w:pPr>
        <w:pStyle w:val="Sinespaciado"/>
        <w:jc w:val="both"/>
        <w:rPr>
          <w:rFonts w:ascii="Arial" w:hAnsi="Arial" w:cs="Arial"/>
          <w:sz w:val="23"/>
          <w:szCs w:val="23"/>
        </w:rPr>
      </w:pPr>
    </w:p>
    <w:p w:rsidR="00C52C14" w:rsidRDefault="00E013CE">
      <w:pPr>
        <w:pStyle w:val="Sinespaciado"/>
        <w:numPr>
          <w:ilvl w:val="0"/>
          <w:numId w:val="4"/>
        </w:numPr>
        <w:jc w:val="both"/>
        <w:rPr>
          <w:rFonts w:ascii="Arial" w:hAnsi="Arial" w:cs="Arial"/>
          <w:sz w:val="23"/>
          <w:szCs w:val="23"/>
        </w:rPr>
      </w:pPr>
      <w:r w:rsidRPr="008771C2">
        <w:rPr>
          <w:rFonts w:ascii="Arial" w:hAnsi="Arial" w:cs="Arial"/>
          <w:sz w:val="23"/>
          <w:szCs w:val="23"/>
        </w:rPr>
        <w:t>Si durante la vigencia del programa se requiere la inclusión de nuevos campos en las bases de datos se debe determinar primero la necesidad de dicho campo y su viabilidad de inclusión por parte de FINAGRO</w:t>
      </w:r>
    </w:p>
    <w:p w:rsidR="00E013CE" w:rsidRPr="00206BF5" w:rsidRDefault="00E013CE" w:rsidP="001E574D">
      <w:pPr>
        <w:pStyle w:val="Sinespaciado"/>
        <w:jc w:val="both"/>
        <w:rPr>
          <w:rFonts w:ascii="Arial" w:hAnsi="Arial" w:cs="Arial"/>
          <w:sz w:val="23"/>
          <w:szCs w:val="23"/>
        </w:rPr>
      </w:pPr>
    </w:p>
    <w:p w:rsidR="00F503F9" w:rsidRPr="00451D5B" w:rsidRDefault="00654116" w:rsidP="00451D5B">
      <w:pPr>
        <w:pStyle w:val="Ttulo3"/>
        <w:numPr>
          <w:ilvl w:val="1"/>
          <w:numId w:val="1"/>
        </w:numPr>
        <w:spacing w:before="0"/>
        <w:ind w:left="567" w:hanging="567"/>
        <w:jc w:val="both"/>
        <w:rPr>
          <w:rFonts w:ascii="Arial" w:hAnsi="Arial" w:cs="Arial"/>
          <w:color w:val="auto"/>
          <w:sz w:val="23"/>
          <w:szCs w:val="23"/>
          <w:lang w:val="es-CO"/>
        </w:rPr>
      </w:pPr>
      <w:bookmarkStart w:id="59" w:name="_Toc447195779"/>
      <w:r w:rsidRPr="00451D5B">
        <w:rPr>
          <w:rFonts w:ascii="Arial" w:hAnsi="Arial" w:cs="Arial"/>
          <w:color w:val="auto"/>
          <w:sz w:val="23"/>
          <w:szCs w:val="23"/>
          <w:lang w:val="es-CO"/>
        </w:rPr>
        <w:t>Informe Final</w:t>
      </w:r>
      <w:r w:rsidR="00F503F9" w:rsidRPr="00451D5B">
        <w:rPr>
          <w:rFonts w:ascii="Arial" w:hAnsi="Arial" w:cs="Arial"/>
          <w:color w:val="auto"/>
          <w:sz w:val="23"/>
          <w:szCs w:val="23"/>
          <w:lang w:val="es-CO"/>
        </w:rPr>
        <w:t>.</w:t>
      </w:r>
      <w:bookmarkEnd w:id="59"/>
    </w:p>
    <w:p w:rsidR="00F503F9" w:rsidRPr="00206BF5" w:rsidRDefault="00F503F9" w:rsidP="001E574D">
      <w:pPr>
        <w:pStyle w:val="Listavistosa-nfasis11"/>
        <w:spacing w:after="0" w:line="240" w:lineRule="auto"/>
        <w:jc w:val="both"/>
        <w:rPr>
          <w:rFonts w:ascii="Arial" w:hAnsi="Arial" w:cs="Arial"/>
          <w:sz w:val="23"/>
          <w:szCs w:val="23"/>
        </w:rPr>
      </w:pPr>
    </w:p>
    <w:p w:rsidR="00F503F9" w:rsidRDefault="00F503F9" w:rsidP="001E574D">
      <w:pPr>
        <w:pStyle w:val="Listavistosa-nfasis11"/>
        <w:spacing w:after="0" w:line="240" w:lineRule="auto"/>
        <w:ind w:left="0"/>
        <w:jc w:val="both"/>
        <w:rPr>
          <w:rFonts w:ascii="Arial" w:hAnsi="Arial" w:cs="Arial"/>
          <w:sz w:val="23"/>
          <w:szCs w:val="23"/>
        </w:rPr>
      </w:pPr>
      <w:r w:rsidRPr="00206BF5">
        <w:rPr>
          <w:rFonts w:ascii="Arial" w:hAnsi="Arial" w:cs="Arial"/>
          <w:sz w:val="23"/>
          <w:szCs w:val="23"/>
        </w:rPr>
        <w:t xml:space="preserve">El informe final </w:t>
      </w:r>
      <w:r w:rsidR="00206BF5">
        <w:rPr>
          <w:rFonts w:ascii="Arial" w:hAnsi="Arial" w:cs="Arial"/>
          <w:sz w:val="23"/>
          <w:szCs w:val="23"/>
        </w:rPr>
        <w:t xml:space="preserve">corresponderá al informe mensual presentado con corte al cierre del plazo de ejecución del Contrato. </w:t>
      </w:r>
    </w:p>
    <w:p w:rsidR="00BB784D" w:rsidRPr="008771C2" w:rsidRDefault="00BB784D" w:rsidP="001E574D">
      <w:pPr>
        <w:pStyle w:val="Listavistosa-nfasis11"/>
        <w:spacing w:after="0" w:line="240" w:lineRule="auto"/>
        <w:ind w:left="0"/>
        <w:jc w:val="both"/>
        <w:rPr>
          <w:rFonts w:ascii="Arial" w:hAnsi="Arial" w:cs="Arial"/>
          <w:sz w:val="23"/>
          <w:szCs w:val="23"/>
          <w:highlight w:val="yellow"/>
        </w:rPr>
      </w:pPr>
    </w:p>
    <w:p w:rsidR="00654116" w:rsidRPr="00451D5B" w:rsidRDefault="00654116" w:rsidP="00451D5B">
      <w:pPr>
        <w:pStyle w:val="Ttulo3"/>
        <w:numPr>
          <w:ilvl w:val="1"/>
          <w:numId w:val="1"/>
        </w:numPr>
        <w:spacing w:before="0"/>
        <w:ind w:left="567" w:hanging="567"/>
        <w:jc w:val="both"/>
        <w:rPr>
          <w:rFonts w:ascii="Arial" w:hAnsi="Arial" w:cs="Arial"/>
          <w:color w:val="auto"/>
          <w:sz w:val="23"/>
          <w:szCs w:val="23"/>
          <w:lang w:val="es-CO"/>
        </w:rPr>
      </w:pPr>
      <w:bookmarkStart w:id="60" w:name="_Toc447195780"/>
      <w:r w:rsidRPr="00451D5B">
        <w:rPr>
          <w:rFonts w:ascii="Arial" w:hAnsi="Arial" w:cs="Arial"/>
          <w:color w:val="auto"/>
          <w:sz w:val="23"/>
          <w:szCs w:val="23"/>
          <w:lang w:val="es-CO"/>
        </w:rPr>
        <w:t>Informes e Información adicional</w:t>
      </w:r>
      <w:bookmarkEnd w:id="60"/>
    </w:p>
    <w:p w:rsidR="00654116" w:rsidRPr="008771C2" w:rsidRDefault="00654116" w:rsidP="001E574D">
      <w:pPr>
        <w:pStyle w:val="Listavistosa-nfasis11"/>
        <w:spacing w:after="0" w:line="240" w:lineRule="auto"/>
        <w:jc w:val="both"/>
        <w:rPr>
          <w:rFonts w:ascii="Arial" w:hAnsi="Arial" w:cs="Arial"/>
          <w:sz w:val="23"/>
          <w:szCs w:val="23"/>
        </w:rPr>
      </w:pPr>
    </w:p>
    <w:p w:rsidR="007F2486" w:rsidRPr="008771C2" w:rsidRDefault="007F2486" w:rsidP="001E574D">
      <w:pPr>
        <w:pStyle w:val="Listavistosa-nfasis11"/>
        <w:spacing w:after="0" w:line="240" w:lineRule="auto"/>
        <w:ind w:left="0"/>
        <w:jc w:val="both"/>
        <w:rPr>
          <w:rFonts w:ascii="Arial" w:hAnsi="Arial" w:cs="Arial"/>
          <w:sz w:val="23"/>
          <w:szCs w:val="23"/>
        </w:rPr>
      </w:pPr>
      <w:r w:rsidRPr="008771C2">
        <w:rPr>
          <w:rFonts w:ascii="Arial" w:hAnsi="Arial" w:cs="Arial"/>
          <w:sz w:val="23"/>
          <w:szCs w:val="23"/>
        </w:rPr>
        <w:t>FINAGRO presentará los demás informes y proveerá la información necesaria</w:t>
      </w:r>
      <w:r w:rsidR="00654116" w:rsidRPr="008771C2">
        <w:rPr>
          <w:rFonts w:ascii="Arial" w:hAnsi="Arial" w:cs="Arial"/>
          <w:sz w:val="23"/>
          <w:szCs w:val="23"/>
        </w:rPr>
        <w:t xml:space="preserve"> adicional</w:t>
      </w:r>
      <w:r w:rsidRPr="008771C2">
        <w:rPr>
          <w:rFonts w:ascii="Arial" w:hAnsi="Arial" w:cs="Arial"/>
          <w:sz w:val="23"/>
          <w:szCs w:val="23"/>
        </w:rPr>
        <w:t>, en la forma que los requiera y demande los miembros del Comité Administrativo</w:t>
      </w:r>
      <w:r w:rsidR="00F503F9" w:rsidRPr="008771C2">
        <w:rPr>
          <w:rFonts w:ascii="Arial" w:hAnsi="Arial" w:cs="Arial"/>
          <w:sz w:val="23"/>
          <w:szCs w:val="23"/>
        </w:rPr>
        <w:t xml:space="preserve"> y/</w:t>
      </w:r>
      <w:r w:rsidRPr="008771C2">
        <w:rPr>
          <w:rFonts w:ascii="Arial" w:hAnsi="Arial" w:cs="Arial"/>
          <w:sz w:val="23"/>
          <w:szCs w:val="23"/>
        </w:rPr>
        <w:t xml:space="preserve">o los respectivos Supervisores, para el cabal cumplimiento de las labores relacionados con </w:t>
      </w:r>
      <w:r w:rsidR="00F503F9" w:rsidRPr="008771C2">
        <w:rPr>
          <w:rFonts w:ascii="Arial" w:hAnsi="Arial" w:cs="Arial"/>
          <w:sz w:val="23"/>
          <w:szCs w:val="23"/>
        </w:rPr>
        <w:t xml:space="preserve">el seguimiento, </w:t>
      </w:r>
      <w:r w:rsidRPr="008771C2">
        <w:rPr>
          <w:rFonts w:ascii="Arial" w:hAnsi="Arial" w:cs="Arial"/>
          <w:sz w:val="23"/>
          <w:szCs w:val="23"/>
        </w:rPr>
        <w:t xml:space="preserve">la vigilancia y supervisión del desarrollo del Contrato. </w:t>
      </w:r>
    </w:p>
    <w:p w:rsidR="00654116" w:rsidRPr="00CF295F" w:rsidRDefault="00654116" w:rsidP="001E574D">
      <w:pPr>
        <w:pStyle w:val="Ttulo3"/>
        <w:spacing w:before="0"/>
        <w:ind w:left="360"/>
        <w:rPr>
          <w:rFonts w:ascii="Arial" w:hAnsi="Arial" w:cs="Arial"/>
          <w:sz w:val="23"/>
          <w:szCs w:val="23"/>
          <w:lang w:val="es-CO"/>
        </w:rPr>
      </w:pPr>
    </w:p>
    <w:p w:rsidR="00E26363" w:rsidRPr="0030376B" w:rsidRDefault="00E26363" w:rsidP="00E26363">
      <w:pPr>
        <w:pStyle w:val="Ttulo3"/>
        <w:numPr>
          <w:ilvl w:val="0"/>
          <w:numId w:val="1"/>
        </w:numPr>
        <w:spacing w:before="0"/>
        <w:rPr>
          <w:rFonts w:ascii="Arial" w:hAnsi="Arial" w:cs="Arial"/>
          <w:color w:val="auto"/>
          <w:sz w:val="23"/>
          <w:szCs w:val="23"/>
          <w:lang w:val="es-CO"/>
        </w:rPr>
      </w:pPr>
      <w:bookmarkStart w:id="61" w:name="_Toc447195781"/>
      <w:r w:rsidRPr="0030376B">
        <w:rPr>
          <w:rFonts w:ascii="Arial" w:hAnsi="Arial" w:cs="Arial"/>
          <w:color w:val="auto"/>
          <w:sz w:val="23"/>
          <w:szCs w:val="23"/>
          <w:lang w:val="es-CO"/>
        </w:rPr>
        <w:t>Gastos para la</w:t>
      </w:r>
      <w:r w:rsidR="00C65353" w:rsidRPr="0030376B">
        <w:rPr>
          <w:rFonts w:ascii="Arial" w:hAnsi="Arial" w:cs="Arial"/>
          <w:color w:val="auto"/>
          <w:sz w:val="23"/>
          <w:szCs w:val="23"/>
          <w:lang w:val="es-CO"/>
        </w:rPr>
        <w:t>bores de seguimiento y</w:t>
      </w:r>
      <w:r w:rsidRPr="0030376B">
        <w:rPr>
          <w:rFonts w:ascii="Arial" w:hAnsi="Arial" w:cs="Arial"/>
          <w:color w:val="auto"/>
          <w:sz w:val="23"/>
          <w:szCs w:val="23"/>
          <w:lang w:val="es-CO"/>
        </w:rPr>
        <w:t xml:space="preserve"> supervisión</w:t>
      </w:r>
      <w:bookmarkEnd w:id="61"/>
    </w:p>
    <w:p w:rsidR="00E26363" w:rsidRPr="0030376B" w:rsidRDefault="00E26363" w:rsidP="00E26363">
      <w:pPr>
        <w:pStyle w:val="Sinespaciado"/>
        <w:jc w:val="both"/>
        <w:rPr>
          <w:rFonts w:ascii="Arial" w:hAnsi="Arial" w:cs="Arial"/>
          <w:b/>
          <w:sz w:val="23"/>
          <w:szCs w:val="23"/>
        </w:rPr>
      </w:pPr>
    </w:p>
    <w:p w:rsidR="00E26363" w:rsidRPr="0030376B" w:rsidRDefault="00C65353" w:rsidP="00E26363">
      <w:pPr>
        <w:pStyle w:val="Sinespaciado"/>
        <w:jc w:val="both"/>
        <w:rPr>
          <w:rFonts w:ascii="Arial" w:eastAsia="Times New Roman" w:hAnsi="Arial" w:cs="Arial"/>
          <w:sz w:val="23"/>
          <w:szCs w:val="23"/>
          <w:lang w:eastAsia="es-ES"/>
        </w:rPr>
      </w:pPr>
      <w:r w:rsidRPr="0030376B">
        <w:rPr>
          <w:rFonts w:ascii="Arial" w:eastAsia="Times New Roman" w:hAnsi="Arial" w:cs="Arial"/>
          <w:sz w:val="23"/>
          <w:szCs w:val="23"/>
          <w:lang w:eastAsia="es-ES"/>
        </w:rPr>
        <w:t xml:space="preserve">Se consideran los viáticos y gastos de desplazamiento ya sean aéreos y terrestres a cualquier parte del país donde se tenga que adelantar </w:t>
      </w:r>
      <w:r w:rsidR="004A4845" w:rsidRPr="0030376B">
        <w:rPr>
          <w:rFonts w:ascii="Arial" w:eastAsia="Times New Roman" w:hAnsi="Arial" w:cs="Arial"/>
          <w:sz w:val="23"/>
          <w:szCs w:val="23"/>
          <w:lang w:eastAsia="es-ES"/>
        </w:rPr>
        <w:t xml:space="preserve">actividades de </w:t>
      </w:r>
      <w:r w:rsidRPr="0030376B">
        <w:rPr>
          <w:rFonts w:ascii="Arial" w:eastAsia="Times New Roman" w:hAnsi="Arial" w:cs="Arial"/>
          <w:sz w:val="23"/>
          <w:szCs w:val="23"/>
          <w:lang w:eastAsia="es-ES"/>
        </w:rPr>
        <w:t>seguimiento y supervisión relacionadas a la promoción de los instrumentos, labor</w:t>
      </w:r>
      <w:r w:rsidR="004A4845" w:rsidRPr="0030376B">
        <w:rPr>
          <w:rFonts w:ascii="Arial" w:eastAsia="Times New Roman" w:hAnsi="Arial" w:cs="Arial"/>
          <w:sz w:val="23"/>
          <w:szCs w:val="23"/>
          <w:lang w:eastAsia="es-ES"/>
        </w:rPr>
        <w:t>es de supervisión, verificación o vigilancia</w:t>
      </w:r>
      <w:r w:rsidRPr="0030376B">
        <w:rPr>
          <w:rFonts w:ascii="Arial" w:eastAsia="Times New Roman" w:hAnsi="Arial" w:cs="Arial"/>
          <w:sz w:val="23"/>
          <w:szCs w:val="23"/>
          <w:lang w:eastAsia="es-ES"/>
        </w:rPr>
        <w:t xml:space="preserve"> </w:t>
      </w:r>
      <w:r w:rsidR="004A4845" w:rsidRPr="0030376B">
        <w:rPr>
          <w:rFonts w:ascii="Arial" w:eastAsia="Times New Roman" w:hAnsi="Arial" w:cs="Arial"/>
          <w:sz w:val="23"/>
          <w:szCs w:val="23"/>
          <w:lang w:eastAsia="es-ES"/>
        </w:rPr>
        <w:t xml:space="preserve">de la ejecución </w:t>
      </w:r>
      <w:r w:rsidR="00723B5F" w:rsidRPr="0030376B">
        <w:rPr>
          <w:rFonts w:ascii="Arial" w:eastAsia="Times New Roman" w:hAnsi="Arial" w:cs="Arial"/>
          <w:sz w:val="23"/>
          <w:szCs w:val="23"/>
          <w:lang w:eastAsia="es-ES"/>
        </w:rPr>
        <w:t>en</w:t>
      </w:r>
      <w:r w:rsidR="004A4845" w:rsidRPr="0030376B">
        <w:rPr>
          <w:rFonts w:ascii="Arial" w:eastAsia="Times New Roman" w:hAnsi="Arial" w:cs="Arial"/>
          <w:sz w:val="23"/>
          <w:szCs w:val="23"/>
          <w:lang w:eastAsia="es-ES"/>
        </w:rPr>
        <w:t xml:space="preserve"> del Contrato, realizadas por los miembros del Comité Administrativo o sus delegados, así como de los Supervisores </w:t>
      </w:r>
      <w:r w:rsidR="00DB24D1" w:rsidRPr="0030376B">
        <w:rPr>
          <w:rFonts w:ascii="Arial" w:eastAsia="Times New Roman" w:hAnsi="Arial" w:cs="Arial"/>
          <w:sz w:val="23"/>
          <w:szCs w:val="23"/>
          <w:lang w:eastAsia="es-ES"/>
        </w:rPr>
        <w:t xml:space="preserve">y </w:t>
      </w:r>
      <w:r w:rsidR="004A4845" w:rsidRPr="0030376B">
        <w:rPr>
          <w:rFonts w:ascii="Arial" w:eastAsia="Times New Roman" w:hAnsi="Arial" w:cs="Arial"/>
          <w:sz w:val="23"/>
          <w:szCs w:val="23"/>
          <w:lang w:eastAsia="es-ES"/>
        </w:rPr>
        <w:t>del personal de apoyo a las labores de supervisi</w:t>
      </w:r>
      <w:r w:rsidR="00DB24D1" w:rsidRPr="0030376B">
        <w:rPr>
          <w:rFonts w:ascii="Arial" w:eastAsia="Times New Roman" w:hAnsi="Arial" w:cs="Arial"/>
          <w:sz w:val="23"/>
          <w:szCs w:val="23"/>
          <w:lang w:eastAsia="es-ES"/>
        </w:rPr>
        <w:t>ón designados.</w:t>
      </w:r>
    </w:p>
    <w:p w:rsidR="004A4845" w:rsidRPr="0030376B" w:rsidRDefault="004A4845" w:rsidP="00E26363">
      <w:pPr>
        <w:pStyle w:val="Sinespaciado"/>
        <w:jc w:val="both"/>
        <w:rPr>
          <w:rFonts w:ascii="Arial" w:eastAsia="Times New Roman" w:hAnsi="Arial" w:cs="Arial"/>
          <w:sz w:val="23"/>
          <w:szCs w:val="23"/>
          <w:lang w:eastAsia="es-ES"/>
        </w:rPr>
      </w:pPr>
    </w:p>
    <w:p w:rsidR="003A1692" w:rsidRPr="0030376B" w:rsidRDefault="004A4845" w:rsidP="00E26363">
      <w:pPr>
        <w:pStyle w:val="Sinespaciado"/>
        <w:jc w:val="both"/>
        <w:rPr>
          <w:rFonts w:ascii="Arial" w:eastAsia="Times New Roman" w:hAnsi="Arial" w:cs="Arial"/>
          <w:sz w:val="23"/>
          <w:szCs w:val="23"/>
          <w:lang w:eastAsia="es-ES"/>
        </w:rPr>
      </w:pPr>
      <w:r w:rsidRPr="0030376B">
        <w:rPr>
          <w:rFonts w:ascii="Arial" w:eastAsia="Times New Roman" w:hAnsi="Arial" w:cs="Arial"/>
          <w:sz w:val="23"/>
          <w:szCs w:val="23"/>
          <w:lang w:eastAsia="es-ES"/>
        </w:rPr>
        <w:t xml:space="preserve">El valor de los viáticos se liquidará con base en la escala </w:t>
      </w:r>
      <w:r w:rsidR="003A1692" w:rsidRPr="0030376B">
        <w:rPr>
          <w:rFonts w:ascii="Arial" w:eastAsia="Times New Roman" w:hAnsi="Arial" w:cs="Arial"/>
          <w:sz w:val="23"/>
          <w:szCs w:val="23"/>
          <w:lang w:eastAsia="es-ES"/>
        </w:rPr>
        <w:t>vigente establecida por el MADR</w:t>
      </w:r>
      <w:r w:rsidR="001D1CEE" w:rsidRPr="0030376B">
        <w:rPr>
          <w:rFonts w:ascii="Arial" w:eastAsia="Times New Roman" w:hAnsi="Arial" w:cs="Arial"/>
          <w:sz w:val="23"/>
          <w:szCs w:val="23"/>
          <w:lang w:eastAsia="es-ES"/>
        </w:rPr>
        <w:t xml:space="preserve"> para el efecto;</w:t>
      </w:r>
      <w:r w:rsidR="003A1692" w:rsidRPr="0030376B">
        <w:rPr>
          <w:rFonts w:ascii="Arial" w:eastAsia="Times New Roman" w:hAnsi="Arial" w:cs="Arial"/>
          <w:sz w:val="23"/>
          <w:szCs w:val="23"/>
          <w:lang w:eastAsia="es-ES"/>
        </w:rPr>
        <w:t xml:space="preserve"> en este sentido,</w:t>
      </w:r>
      <w:r w:rsidRPr="0030376B">
        <w:rPr>
          <w:rFonts w:ascii="Arial" w:eastAsia="Times New Roman" w:hAnsi="Arial" w:cs="Arial"/>
          <w:sz w:val="23"/>
          <w:szCs w:val="23"/>
          <w:lang w:eastAsia="es-ES"/>
        </w:rPr>
        <w:t xml:space="preserve"> se </w:t>
      </w:r>
      <w:r w:rsidR="003A1692" w:rsidRPr="0030376B">
        <w:rPr>
          <w:rFonts w:ascii="Arial" w:eastAsia="Times New Roman" w:hAnsi="Arial" w:cs="Arial"/>
          <w:sz w:val="23"/>
          <w:szCs w:val="23"/>
          <w:lang w:eastAsia="es-ES"/>
        </w:rPr>
        <w:t>entiende como viáticos, los gastos de manutención y alojamiento</w:t>
      </w:r>
      <w:r w:rsidR="001D1CEE" w:rsidRPr="0030376B">
        <w:rPr>
          <w:rFonts w:ascii="Arial" w:eastAsia="Times New Roman" w:hAnsi="Arial" w:cs="Arial"/>
          <w:sz w:val="23"/>
          <w:szCs w:val="23"/>
          <w:lang w:eastAsia="es-ES"/>
        </w:rPr>
        <w:t xml:space="preserve"> en los que deba</w:t>
      </w:r>
      <w:r w:rsidR="00723B5F" w:rsidRPr="0030376B">
        <w:rPr>
          <w:rFonts w:ascii="Arial" w:eastAsia="Times New Roman" w:hAnsi="Arial" w:cs="Arial"/>
          <w:sz w:val="23"/>
          <w:szCs w:val="23"/>
          <w:lang w:eastAsia="es-ES"/>
        </w:rPr>
        <w:t>n</w:t>
      </w:r>
      <w:r w:rsidR="001D1CEE" w:rsidRPr="0030376B">
        <w:rPr>
          <w:rFonts w:ascii="Arial" w:eastAsia="Times New Roman" w:hAnsi="Arial" w:cs="Arial"/>
          <w:sz w:val="23"/>
          <w:szCs w:val="23"/>
          <w:lang w:eastAsia="es-ES"/>
        </w:rPr>
        <w:t xml:space="preserve"> incurrir </w:t>
      </w:r>
      <w:r w:rsidR="00723B5F" w:rsidRPr="0030376B">
        <w:rPr>
          <w:rFonts w:ascii="Arial" w:eastAsia="Times New Roman" w:hAnsi="Arial" w:cs="Arial"/>
          <w:sz w:val="23"/>
          <w:szCs w:val="23"/>
          <w:lang w:eastAsia="es-ES"/>
        </w:rPr>
        <w:t xml:space="preserve">los supervisores delegados por el MADR </w:t>
      </w:r>
      <w:r w:rsidR="001D1CEE" w:rsidRPr="0030376B">
        <w:rPr>
          <w:rFonts w:ascii="Arial" w:eastAsia="Times New Roman" w:hAnsi="Arial" w:cs="Arial"/>
          <w:sz w:val="23"/>
          <w:szCs w:val="23"/>
          <w:lang w:eastAsia="es-ES"/>
        </w:rPr>
        <w:t xml:space="preserve">que adelante labores de seguimiento </w:t>
      </w:r>
      <w:r w:rsidR="00723B5F" w:rsidRPr="0030376B">
        <w:rPr>
          <w:rFonts w:ascii="Arial" w:eastAsia="Times New Roman" w:hAnsi="Arial" w:cs="Arial"/>
          <w:sz w:val="23"/>
          <w:szCs w:val="23"/>
          <w:lang w:eastAsia="es-ES"/>
        </w:rPr>
        <w:t xml:space="preserve">y control que le sean asignadas, </w:t>
      </w:r>
      <w:r w:rsidR="001D1CEE" w:rsidRPr="0030376B">
        <w:rPr>
          <w:rFonts w:ascii="Arial" w:eastAsia="Times New Roman" w:hAnsi="Arial" w:cs="Arial"/>
          <w:sz w:val="23"/>
          <w:szCs w:val="23"/>
          <w:lang w:eastAsia="es-ES"/>
        </w:rPr>
        <w:t>del programa en desarrollo del Contrato</w:t>
      </w:r>
      <w:r w:rsidR="00723B5F" w:rsidRPr="0030376B">
        <w:rPr>
          <w:rFonts w:ascii="Arial" w:eastAsia="Times New Roman" w:hAnsi="Arial" w:cs="Arial"/>
          <w:sz w:val="23"/>
          <w:szCs w:val="23"/>
          <w:lang w:eastAsia="es-ES"/>
        </w:rPr>
        <w:t xml:space="preserve"> Interadministrativo N° 20160418</w:t>
      </w:r>
      <w:r w:rsidR="003A1692" w:rsidRPr="0030376B">
        <w:rPr>
          <w:rFonts w:ascii="Arial" w:eastAsia="Times New Roman" w:hAnsi="Arial" w:cs="Arial"/>
          <w:sz w:val="23"/>
          <w:szCs w:val="23"/>
          <w:lang w:eastAsia="es-ES"/>
        </w:rPr>
        <w:t xml:space="preserve">. </w:t>
      </w:r>
    </w:p>
    <w:p w:rsidR="003A1692" w:rsidRPr="0030376B" w:rsidRDefault="003A1692" w:rsidP="00E26363">
      <w:pPr>
        <w:pStyle w:val="Sinespaciado"/>
        <w:jc w:val="both"/>
        <w:rPr>
          <w:rFonts w:ascii="Arial" w:eastAsia="Times New Roman" w:hAnsi="Arial" w:cs="Arial"/>
          <w:sz w:val="23"/>
          <w:szCs w:val="23"/>
          <w:lang w:eastAsia="es-ES"/>
        </w:rPr>
      </w:pPr>
    </w:p>
    <w:p w:rsidR="00DB24D1" w:rsidRPr="0030376B" w:rsidRDefault="003A1692" w:rsidP="00E26363">
      <w:pPr>
        <w:pStyle w:val="Sinespaciado"/>
        <w:jc w:val="both"/>
        <w:rPr>
          <w:rFonts w:ascii="Arial" w:eastAsia="Times New Roman" w:hAnsi="Arial" w:cs="Arial"/>
          <w:sz w:val="23"/>
          <w:szCs w:val="23"/>
          <w:lang w:eastAsia="es-ES"/>
        </w:rPr>
      </w:pPr>
      <w:r w:rsidRPr="0030376B">
        <w:rPr>
          <w:rFonts w:ascii="Arial" w:eastAsia="Times New Roman" w:hAnsi="Arial" w:cs="Arial"/>
          <w:sz w:val="23"/>
          <w:szCs w:val="23"/>
          <w:lang w:eastAsia="es-ES"/>
        </w:rPr>
        <w:lastRenderedPageBreak/>
        <w:t xml:space="preserve">Por su parte, los gastos de desplazamiento, serán </w:t>
      </w:r>
      <w:r w:rsidR="00BB43B3" w:rsidRPr="0030376B">
        <w:rPr>
          <w:rFonts w:ascii="Arial" w:eastAsia="Times New Roman" w:hAnsi="Arial" w:cs="Arial"/>
          <w:sz w:val="23"/>
          <w:szCs w:val="23"/>
          <w:lang w:eastAsia="es-ES"/>
        </w:rPr>
        <w:t>aquellos en los que deba</w:t>
      </w:r>
      <w:r w:rsidR="00723B5F" w:rsidRPr="0030376B">
        <w:rPr>
          <w:rFonts w:ascii="Arial" w:eastAsia="Times New Roman" w:hAnsi="Arial" w:cs="Arial"/>
          <w:sz w:val="23"/>
          <w:szCs w:val="23"/>
          <w:lang w:eastAsia="es-ES"/>
        </w:rPr>
        <w:t>n</w:t>
      </w:r>
      <w:r w:rsidR="00BB43B3" w:rsidRPr="0030376B">
        <w:rPr>
          <w:rFonts w:ascii="Arial" w:eastAsia="Times New Roman" w:hAnsi="Arial" w:cs="Arial"/>
          <w:sz w:val="23"/>
          <w:szCs w:val="23"/>
          <w:lang w:eastAsia="es-ES"/>
        </w:rPr>
        <w:t xml:space="preserve"> incurrir </w:t>
      </w:r>
      <w:r w:rsidR="00723B5F" w:rsidRPr="0030376B">
        <w:rPr>
          <w:rFonts w:ascii="Arial" w:eastAsia="Times New Roman" w:hAnsi="Arial" w:cs="Arial"/>
          <w:sz w:val="23"/>
          <w:szCs w:val="23"/>
          <w:lang w:eastAsia="es-ES"/>
        </w:rPr>
        <w:t>los supervisores delegados por el MADR,</w:t>
      </w:r>
      <w:r w:rsidR="00BB43B3" w:rsidRPr="0030376B">
        <w:rPr>
          <w:rFonts w:ascii="Arial" w:eastAsia="Times New Roman" w:hAnsi="Arial" w:cs="Arial"/>
          <w:sz w:val="23"/>
          <w:szCs w:val="23"/>
          <w:lang w:eastAsia="es-ES"/>
        </w:rPr>
        <w:t xml:space="preserve"> que funja</w:t>
      </w:r>
      <w:r w:rsidR="00723B5F" w:rsidRPr="0030376B">
        <w:rPr>
          <w:rFonts w:ascii="Arial" w:eastAsia="Times New Roman" w:hAnsi="Arial" w:cs="Arial"/>
          <w:sz w:val="23"/>
          <w:szCs w:val="23"/>
          <w:lang w:eastAsia="es-ES"/>
        </w:rPr>
        <w:t>n</w:t>
      </w:r>
      <w:r w:rsidR="00BB43B3" w:rsidRPr="0030376B">
        <w:rPr>
          <w:rFonts w:ascii="Arial" w:eastAsia="Times New Roman" w:hAnsi="Arial" w:cs="Arial"/>
          <w:sz w:val="23"/>
          <w:szCs w:val="23"/>
          <w:lang w:eastAsia="es-ES"/>
        </w:rPr>
        <w:t xml:space="preserve"> las </w:t>
      </w:r>
      <w:r w:rsidR="00B20F44" w:rsidRPr="0030376B">
        <w:rPr>
          <w:rFonts w:ascii="Arial" w:eastAsia="Times New Roman" w:hAnsi="Arial" w:cs="Arial"/>
          <w:sz w:val="23"/>
          <w:szCs w:val="23"/>
          <w:lang w:eastAsia="es-ES"/>
        </w:rPr>
        <w:t>funciones de</w:t>
      </w:r>
      <w:r w:rsidR="00CA65AF" w:rsidRPr="0030376B">
        <w:rPr>
          <w:rFonts w:ascii="Arial" w:eastAsia="Times New Roman" w:hAnsi="Arial" w:cs="Arial"/>
          <w:sz w:val="23"/>
          <w:szCs w:val="23"/>
          <w:lang w:eastAsia="es-ES"/>
        </w:rPr>
        <w:t xml:space="preserve"> seguimiento</w:t>
      </w:r>
      <w:r w:rsidR="00BB43B3" w:rsidRPr="0030376B">
        <w:rPr>
          <w:rFonts w:ascii="Arial" w:eastAsia="Times New Roman" w:hAnsi="Arial" w:cs="Arial"/>
          <w:sz w:val="23"/>
          <w:szCs w:val="23"/>
          <w:lang w:eastAsia="es-ES"/>
        </w:rPr>
        <w:t>,</w:t>
      </w:r>
      <w:r w:rsidR="001D1CEE" w:rsidRPr="0030376B">
        <w:rPr>
          <w:rFonts w:ascii="Arial" w:eastAsia="Times New Roman" w:hAnsi="Arial" w:cs="Arial"/>
          <w:sz w:val="23"/>
          <w:szCs w:val="23"/>
          <w:lang w:eastAsia="es-ES"/>
        </w:rPr>
        <w:t xml:space="preserve"> para </w:t>
      </w:r>
      <w:r w:rsidR="00B20F44" w:rsidRPr="0030376B">
        <w:rPr>
          <w:rFonts w:ascii="Arial" w:eastAsia="Times New Roman" w:hAnsi="Arial" w:cs="Arial"/>
          <w:sz w:val="23"/>
          <w:szCs w:val="23"/>
          <w:lang w:eastAsia="es-ES"/>
        </w:rPr>
        <w:t xml:space="preserve">su </w:t>
      </w:r>
      <w:r w:rsidR="001D1CEE" w:rsidRPr="0030376B">
        <w:rPr>
          <w:rFonts w:ascii="Arial" w:eastAsia="Times New Roman" w:hAnsi="Arial" w:cs="Arial"/>
          <w:sz w:val="23"/>
          <w:szCs w:val="23"/>
          <w:lang w:eastAsia="es-ES"/>
        </w:rPr>
        <w:t>traslado físico</w:t>
      </w:r>
      <w:r w:rsidR="0060734B" w:rsidRPr="0030376B">
        <w:rPr>
          <w:rFonts w:ascii="Arial" w:eastAsia="Times New Roman" w:hAnsi="Arial" w:cs="Arial"/>
          <w:sz w:val="23"/>
          <w:szCs w:val="23"/>
          <w:lang w:eastAsia="es-ES"/>
        </w:rPr>
        <w:t>,</w:t>
      </w:r>
      <w:r w:rsidR="001D1CEE" w:rsidRPr="0030376B">
        <w:rPr>
          <w:rFonts w:ascii="Arial" w:eastAsia="Times New Roman" w:hAnsi="Arial" w:cs="Arial"/>
          <w:sz w:val="23"/>
          <w:szCs w:val="23"/>
          <w:lang w:eastAsia="es-ES"/>
        </w:rPr>
        <w:t xml:space="preserve"> tanto al lugar donde se adelante la actividad, como su regreso</w:t>
      </w:r>
      <w:r w:rsidRPr="0030376B">
        <w:rPr>
          <w:rFonts w:ascii="Arial" w:eastAsia="Times New Roman" w:hAnsi="Arial" w:cs="Arial"/>
          <w:sz w:val="23"/>
          <w:szCs w:val="23"/>
          <w:lang w:eastAsia="es-ES"/>
        </w:rPr>
        <w:t>, ya sean aéreos y terrestres, así como los gastos adicionales de transporte inte</w:t>
      </w:r>
      <w:r w:rsidR="00DB24D1" w:rsidRPr="0030376B">
        <w:rPr>
          <w:rFonts w:ascii="Arial" w:eastAsia="Times New Roman" w:hAnsi="Arial" w:cs="Arial"/>
          <w:sz w:val="23"/>
          <w:szCs w:val="23"/>
          <w:lang w:eastAsia="es-ES"/>
        </w:rPr>
        <w:t>rmunicipal y/o transporte terrestre</w:t>
      </w:r>
      <w:r w:rsidR="00FB3644" w:rsidRPr="0030376B">
        <w:rPr>
          <w:rFonts w:ascii="Arial" w:eastAsia="Times New Roman" w:hAnsi="Arial" w:cs="Arial"/>
          <w:sz w:val="23"/>
          <w:szCs w:val="23"/>
          <w:lang w:eastAsia="es-ES"/>
        </w:rPr>
        <w:t>.</w:t>
      </w:r>
    </w:p>
    <w:p w:rsidR="00DB24D1" w:rsidRPr="0030376B" w:rsidRDefault="00DB24D1" w:rsidP="00E26363">
      <w:pPr>
        <w:pStyle w:val="Sinespaciado"/>
        <w:jc w:val="both"/>
        <w:rPr>
          <w:rFonts w:ascii="Arial" w:eastAsia="Times New Roman" w:hAnsi="Arial" w:cs="Arial"/>
          <w:sz w:val="23"/>
          <w:szCs w:val="23"/>
          <w:lang w:eastAsia="es-ES"/>
        </w:rPr>
      </w:pPr>
    </w:p>
    <w:p w:rsidR="004A4845" w:rsidRPr="0030376B" w:rsidRDefault="00DB24D1" w:rsidP="001E574D">
      <w:pPr>
        <w:pStyle w:val="Textoindependiente"/>
        <w:rPr>
          <w:rFonts w:ascii="Arial" w:hAnsi="Arial" w:cs="Arial"/>
          <w:sz w:val="23"/>
          <w:szCs w:val="23"/>
          <w:lang w:eastAsia="es-ES"/>
        </w:rPr>
      </w:pPr>
      <w:r w:rsidRPr="0030376B">
        <w:rPr>
          <w:rFonts w:ascii="Arial" w:hAnsi="Arial" w:cs="Arial"/>
          <w:sz w:val="23"/>
          <w:szCs w:val="23"/>
          <w:lang w:eastAsia="es-ES"/>
        </w:rPr>
        <w:t xml:space="preserve">La solicitud de viáticos y gastos de desplazamientos estará firmada por el Director Técnico o Jefe del área correspondiente del </w:t>
      </w:r>
      <w:r w:rsidR="00B20F44" w:rsidRPr="0030376B">
        <w:rPr>
          <w:rFonts w:ascii="Arial" w:hAnsi="Arial" w:cs="Arial"/>
          <w:sz w:val="23"/>
          <w:szCs w:val="23"/>
          <w:lang w:eastAsia="es-ES"/>
        </w:rPr>
        <w:t>MADR</w:t>
      </w:r>
      <w:r w:rsidRPr="0030376B">
        <w:rPr>
          <w:rFonts w:ascii="Arial" w:hAnsi="Arial" w:cs="Arial"/>
          <w:sz w:val="23"/>
          <w:szCs w:val="23"/>
          <w:lang w:eastAsia="es-ES"/>
        </w:rPr>
        <w:t>.</w:t>
      </w:r>
    </w:p>
    <w:p w:rsidR="003A1692" w:rsidRPr="0030376B" w:rsidRDefault="003A1692" w:rsidP="00E26363">
      <w:pPr>
        <w:pStyle w:val="Sinespaciado"/>
        <w:jc w:val="both"/>
        <w:rPr>
          <w:rFonts w:ascii="Arial" w:eastAsia="Times New Roman" w:hAnsi="Arial" w:cs="Arial"/>
          <w:sz w:val="23"/>
          <w:szCs w:val="23"/>
          <w:lang w:eastAsia="es-ES"/>
        </w:rPr>
      </w:pPr>
    </w:p>
    <w:p w:rsidR="008F7E64" w:rsidRDefault="008F7E64" w:rsidP="008F7E64">
      <w:pPr>
        <w:pStyle w:val="Textoindependiente"/>
        <w:pBdr>
          <w:bottom w:val="single" w:sz="6" w:space="1" w:color="auto"/>
        </w:pBdr>
        <w:rPr>
          <w:rFonts w:ascii="Arial" w:hAnsi="Arial" w:cs="Arial"/>
          <w:sz w:val="23"/>
          <w:szCs w:val="23"/>
          <w:lang w:eastAsia="es-ES"/>
        </w:rPr>
      </w:pPr>
      <w:r w:rsidRPr="0030376B">
        <w:rPr>
          <w:rFonts w:ascii="Arial" w:hAnsi="Arial" w:cs="Arial"/>
          <w:sz w:val="23"/>
          <w:szCs w:val="23"/>
          <w:lang w:eastAsia="es-ES"/>
        </w:rPr>
        <w:t xml:space="preserve">El procedimiento para la solicitud de viáticos y gastos de desplazamiento, trámite de tiquetes y giros de anticipo, legalización de recursos girados, y reintegro de recursos, será el </w:t>
      </w:r>
      <w:r w:rsidR="00B20F44" w:rsidRPr="0030376B">
        <w:rPr>
          <w:rFonts w:ascii="Arial" w:hAnsi="Arial" w:cs="Arial"/>
          <w:sz w:val="23"/>
          <w:szCs w:val="23"/>
          <w:lang w:eastAsia="es-ES"/>
        </w:rPr>
        <w:t>procedimiento vigente que aplique</w:t>
      </w:r>
      <w:r w:rsidRPr="0030376B">
        <w:rPr>
          <w:rFonts w:ascii="Arial" w:hAnsi="Arial" w:cs="Arial"/>
          <w:sz w:val="23"/>
          <w:szCs w:val="23"/>
          <w:lang w:eastAsia="es-ES"/>
        </w:rPr>
        <w:t xml:space="preserve"> FINAGRO</w:t>
      </w:r>
      <w:r w:rsidR="00894EC5" w:rsidRPr="0030376B">
        <w:rPr>
          <w:rFonts w:ascii="Arial" w:hAnsi="Arial" w:cs="Arial"/>
          <w:sz w:val="23"/>
          <w:szCs w:val="23"/>
          <w:lang w:eastAsia="es-ES"/>
        </w:rPr>
        <w:t>, en todo caso se deberá indicar el componente al cual se debe cargar el gasto (ICR  y/o LEC).</w:t>
      </w:r>
      <w:r w:rsidR="00894EC5" w:rsidRPr="00894EC5">
        <w:rPr>
          <w:rFonts w:ascii="Arial" w:hAnsi="Arial" w:cs="Arial"/>
          <w:sz w:val="23"/>
          <w:szCs w:val="23"/>
          <w:lang w:eastAsia="es-ES"/>
        </w:rPr>
        <w:t xml:space="preserve"> </w:t>
      </w:r>
    </w:p>
    <w:p w:rsidR="00C7629A" w:rsidRPr="008771C2" w:rsidRDefault="00C7629A" w:rsidP="008F7E64">
      <w:pPr>
        <w:pStyle w:val="Textoindependiente"/>
        <w:pBdr>
          <w:bottom w:val="single" w:sz="6" w:space="1" w:color="auto"/>
        </w:pBdr>
        <w:rPr>
          <w:rFonts w:ascii="Arial" w:hAnsi="Arial" w:cs="Arial"/>
          <w:sz w:val="23"/>
          <w:szCs w:val="23"/>
          <w:lang w:eastAsia="es-ES"/>
        </w:rPr>
      </w:pPr>
    </w:p>
    <w:p w:rsidR="00C7629A" w:rsidRPr="008771C2" w:rsidRDefault="00C7629A" w:rsidP="001E574D">
      <w:pPr>
        <w:pStyle w:val="Listavistosa-nfasis11"/>
        <w:spacing w:after="0" w:line="240" w:lineRule="auto"/>
        <w:ind w:left="0"/>
        <w:jc w:val="both"/>
        <w:rPr>
          <w:rFonts w:ascii="Arial" w:hAnsi="Arial" w:cs="Arial"/>
          <w:sz w:val="23"/>
          <w:szCs w:val="23"/>
        </w:rPr>
      </w:pPr>
    </w:p>
    <w:sectPr w:rsidR="00C7629A" w:rsidRPr="008771C2" w:rsidSect="00F85D09">
      <w:headerReference w:type="default" r:id="rId12"/>
      <w:footerReference w:type="default" r:id="rId13"/>
      <w:pgSz w:w="12240" w:h="15840"/>
      <w:pgMar w:top="2268" w:right="1701" w:bottom="1701" w:left="226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238" w:rsidRDefault="00134238">
      <w:pPr>
        <w:spacing w:after="0"/>
      </w:pPr>
      <w:r>
        <w:separator/>
      </w:r>
    </w:p>
  </w:endnote>
  <w:endnote w:type="continuationSeparator" w:id="0">
    <w:p w:rsidR="00134238" w:rsidRDefault="0013423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60409020205020404"/>
    <w:charset w:val="00"/>
    <w:family w:val="modern"/>
    <w:pitch w:val="fixed"/>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542158"/>
      <w:docPartObj>
        <w:docPartGallery w:val="Page Numbers (Bottom of Page)"/>
        <w:docPartUnique/>
      </w:docPartObj>
    </w:sdtPr>
    <w:sdtContent>
      <w:p w:rsidR="00134238" w:rsidRDefault="00503813">
        <w:pPr>
          <w:pStyle w:val="Piedepgina"/>
          <w:jc w:val="right"/>
        </w:pPr>
        <w:r w:rsidRPr="00503813">
          <w:fldChar w:fldCharType="begin"/>
        </w:r>
        <w:r w:rsidR="00134238">
          <w:instrText>PAGE   \* MERGEFORMAT</w:instrText>
        </w:r>
        <w:r w:rsidRPr="00503813">
          <w:fldChar w:fldCharType="separate"/>
        </w:r>
        <w:r w:rsidR="009763EC" w:rsidRPr="009763EC">
          <w:rPr>
            <w:noProof/>
            <w:lang w:val="es-ES"/>
          </w:rPr>
          <w:t>1</w:t>
        </w:r>
        <w:r>
          <w:rPr>
            <w:noProof/>
            <w:lang w:val="es-ES"/>
          </w:rPr>
          <w:fldChar w:fldCharType="end"/>
        </w:r>
      </w:p>
    </w:sdtContent>
  </w:sdt>
  <w:p w:rsidR="00134238" w:rsidRDefault="0013423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238" w:rsidRDefault="00134238">
      <w:pPr>
        <w:spacing w:after="0"/>
      </w:pPr>
      <w:r>
        <w:rPr>
          <w:color w:val="000000"/>
        </w:rPr>
        <w:separator/>
      </w:r>
    </w:p>
  </w:footnote>
  <w:footnote w:type="continuationSeparator" w:id="0">
    <w:p w:rsidR="00134238" w:rsidRDefault="0013423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703" w:type="dxa"/>
      <w:tblInd w:w="4569" w:type="dxa"/>
      <w:tblLayout w:type="fixed"/>
      <w:tblCellMar>
        <w:left w:w="10" w:type="dxa"/>
        <w:right w:w="10" w:type="dxa"/>
      </w:tblCellMar>
      <w:tblLook w:val="04A0"/>
    </w:tblPr>
    <w:tblGrid>
      <w:gridCol w:w="4703"/>
    </w:tblGrid>
    <w:tr w:rsidR="00134238" w:rsidTr="003C1108">
      <w:trPr>
        <w:cantSplit/>
        <w:trHeight w:val="1074"/>
      </w:trPr>
      <w:tc>
        <w:tcPr>
          <w:tcW w:w="4703" w:type="dxa"/>
          <w:shd w:val="clear" w:color="auto" w:fill="auto"/>
          <w:tcMar>
            <w:top w:w="0" w:type="dxa"/>
            <w:left w:w="108" w:type="dxa"/>
            <w:bottom w:w="0" w:type="dxa"/>
            <w:right w:w="108" w:type="dxa"/>
          </w:tcMar>
        </w:tcPr>
        <w:p w:rsidR="00134238" w:rsidRDefault="00134238">
          <w:pPr>
            <w:pStyle w:val="Encabezado"/>
            <w:snapToGrid w:val="0"/>
            <w:jc w:val="right"/>
          </w:pPr>
        </w:p>
      </w:tc>
    </w:tr>
    <w:tr w:rsidR="00134238" w:rsidTr="003C1108">
      <w:trPr>
        <w:cantSplit/>
        <w:trHeight w:val="482"/>
      </w:trPr>
      <w:tc>
        <w:tcPr>
          <w:tcW w:w="4703" w:type="dxa"/>
          <w:shd w:val="clear" w:color="auto" w:fill="auto"/>
          <w:tcMar>
            <w:top w:w="0" w:type="dxa"/>
            <w:left w:w="108" w:type="dxa"/>
            <w:bottom w:w="0" w:type="dxa"/>
            <w:right w:w="108" w:type="dxa"/>
          </w:tcMar>
        </w:tcPr>
        <w:p w:rsidR="00134238" w:rsidRDefault="00134238">
          <w:pPr>
            <w:pStyle w:val="Standard"/>
            <w:tabs>
              <w:tab w:val="left" w:pos="1485"/>
            </w:tabs>
            <w:jc w:val="right"/>
          </w:pPr>
        </w:p>
      </w:tc>
    </w:tr>
  </w:tbl>
  <w:p w:rsidR="00134238" w:rsidRDefault="00134238">
    <w:pPr>
      <w:pStyle w:val="Encabezado"/>
    </w:pPr>
    <w:r>
      <w:rPr>
        <w:b/>
        <w:bCs/>
        <w:noProof/>
        <w:sz w:val="20"/>
        <w:szCs w:val="20"/>
        <w:lang w:eastAsia="es-CO"/>
      </w:rPr>
      <w:drawing>
        <wp:anchor distT="0" distB="0" distL="114300" distR="114300" simplePos="0" relativeHeight="251660288" behindDoc="1" locked="0" layoutInCell="1" allowOverlap="1">
          <wp:simplePos x="0" y="0"/>
          <wp:positionH relativeFrom="column">
            <wp:posOffset>1600145</wp:posOffset>
          </wp:positionH>
          <wp:positionV relativeFrom="paragraph">
            <wp:posOffset>-1386468</wp:posOffset>
          </wp:positionV>
          <wp:extent cx="1466761" cy="1133526"/>
          <wp:effectExtent l="0" t="0" r="89" b="0"/>
          <wp:wrapNone/>
          <wp:docPr id="1" name="Imagen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66761" cy="1133526"/>
                  </a:xfrm>
                  <a:prstGeom prst="rect">
                    <a:avLst/>
                  </a:prstGeom>
                  <a:noFill/>
                  <a:ln>
                    <a:noFill/>
                    <a:prstDash/>
                  </a:ln>
                </pic:spPr>
              </pic:pic>
            </a:graphicData>
          </a:graphic>
        </wp:anchor>
      </w:drawing>
    </w:r>
    <w:r>
      <w:rPr>
        <w:noProof/>
        <w:lang w:eastAsia="es-CO"/>
      </w:rPr>
      <w:drawing>
        <wp:anchor distT="0" distB="0" distL="114300" distR="114300" simplePos="0" relativeHeight="251659264" behindDoc="1" locked="0" layoutInCell="1" allowOverlap="1">
          <wp:simplePos x="0" y="0"/>
          <wp:positionH relativeFrom="column">
            <wp:posOffset>-657115</wp:posOffset>
          </wp:positionH>
          <wp:positionV relativeFrom="paragraph">
            <wp:posOffset>-1165503</wp:posOffset>
          </wp:positionV>
          <wp:extent cx="2492361" cy="826215"/>
          <wp:effectExtent l="0" t="0" r="0" b="0"/>
          <wp:wrapNone/>
          <wp:docPr id="2" name="Imagen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492361" cy="826215"/>
                  </a:xfrm>
                  <a:prstGeom prst="rect">
                    <a:avLst/>
                  </a:prstGeom>
                  <a:noFill/>
                  <a:ln>
                    <a:noFill/>
                    <a:prstDash/>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467C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24C1BD2"/>
    <w:multiLevelType w:val="hybridMultilevel"/>
    <w:tmpl w:val="F30A7E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3567590"/>
    <w:multiLevelType w:val="multilevel"/>
    <w:tmpl w:val="CF3CB22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786385"/>
    <w:multiLevelType w:val="hybridMultilevel"/>
    <w:tmpl w:val="AA006D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4B4614B"/>
    <w:multiLevelType w:val="hybridMultilevel"/>
    <w:tmpl w:val="67F804D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179848E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585DC0"/>
    <w:multiLevelType w:val="multilevel"/>
    <w:tmpl w:val="A2AC2A8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BC75293"/>
    <w:multiLevelType w:val="hybridMultilevel"/>
    <w:tmpl w:val="47BE909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F3A29E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901982"/>
    <w:multiLevelType w:val="hybridMultilevel"/>
    <w:tmpl w:val="9A787AD6"/>
    <w:lvl w:ilvl="0" w:tplc="BDAAA340">
      <w:start w:val="254"/>
      <w:numFmt w:val="bullet"/>
      <w:lvlText w:val="-"/>
      <w:lvlJc w:val="left"/>
      <w:pPr>
        <w:ind w:left="720" w:hanging="360"/>
      </w:pPr>
      <w:rPr>
        <w:rFonts w:ascii="Arial" w:eastAsia="SimSun"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1C131B8"/>
    <w:multiLevelType w:val="multilevel"/>
    <w:tmpl w:val="A4F84572"/>
    <w:lvl w:ilvl="0">
      <w:start w:val="1"/>
      <w:numFmt w:val="decimal"/>
      <w:lvlText w:val="%1."/>
      <w:lvlJc w:val="left"/>
      <w:pPr>
        <w:ind w:left="1065" w:hanging="360"/>
      </w:pPr>
      <w:rPr>
        <w:b/>
      </w:rPr>
    </w:lvl>
    <w:lvl w:ilvl="1">
      <w:start w:val="1"/>
      <w:numFmt w:val="decimal"/>
      <w:lvlText w:val="%2."/>
      <w:lvlJc w:val="left"/>
      <w:pPr>
        <w:ind w:left="149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1">
    <w:nsid w:val="23F82B12"/>
    <w:multiLevelType w:val="multilevel"/>
    <w:tmpl w:val="33B078B8"/>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57B272D"/>
    <w:multiLevelType w:val="hybridMultilevel"/>
    <w:tmpl w:val="635ACA8E"/>
    <w:lvl w:ilvl="0" w:tplc="240A000F">
      <w:start w:val="1"/>
      <w:numFmt w:val="decimal"/>
      <w:lvlText w:val="%1."/>
      <w:lvlJc w:val="left"/>
      <w:pPr>
        <w:ind w:left="1069" w:hanging="360"/>
      </w:pPr>
    </w:lvl>
    <w:lvl w:ilvl="1" w:tplc="240A0019">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3">
    <w:nsid w:val="25E91104"/>
    <w:multiLevelType w:val="hybridMultilevel"/>
    <w:tmpl w:val="7F08D040"/>
    <w:lvl w:ilvl="0" w:tplc="C2CA6FC0">
      <w:start w:val="7"/>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7896DA0"/>
    <w:multiLevelType w:val="hybridMultilevel"/>
    <w:tmpl w:val="6DB66DA4"/>
    <w:lvl w:ilvl="0" w:tplc="103C2AC6">
      <w:start w:val="390"/>
      <w:numFmt w:val="bullet"/>
      <w:lvlText w:val="-"/>
      <w:lvlJc w:val="left"/>
      <w:pPr>
        <w:ind w:left="720" w:hanging="360"/>
      </w:pPr>
      <w:rPr>
        <w:rFonts w:ascii="Arial" w:eastAsia="SimSu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4942C1"/>
    <w:multiLevelType w:val="multilevel"/>
    <w:tmpl w:val="2F9E2326"/>
    <w:lvl w:ilvl="0">
      <w:numFmt w:val="bullet"/>
      <w:lvlText w:val="-"/>
      <w:lvlJc w:val="left"/>
      <w:pPr>
        <w:ind w:left="720" w:hanging="360"/>
      </w:pPr>
      <w:rPr>
        <w:rFonts w:ascii="Arial" w:eastAsia="Arial Unicode M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2BF7649F"/>
    <w:multiLevelType w:val="hybridMultilevel"/>
    <w:tmpl w:val="03FEA62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E0C43BA"/>
    <w:multiLevelType w:val="hybridMultilevel"/>
    <w:tmpl w:val="139CA7BC"/>
    <w:lvl w:ilvl="0" w:tplc="BDAAA340">
      <w:start w:val="254"/>
      <w:numFmt w:val="bullet"/>
      <w:lvlText w:val="-"/>
      <w:lvlJc w:val="left"/>
      <w:pPr>
        <w:ind w:left="720" w:hanging="360"/>
      </w:pPr>
      <w:rPr>
        <w:rFonts w:ascii="Arial" w:eastAsia="SimSu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19322F9"/>
    <w:multiLevelType w:val="multilevel"/>
    <w:tmpl w:val="D18A144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7753C81"/>
    <w:multiLevelType w:val="hybridMultilevel"/>
    <w:tmpl w:val="D6E6B9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39CF6D92"/>
    <w:multiLevelType w:val="hybridMultilevel"/>
    <w:tmpl w:val="367801E8"/>
    <w:lvl w:ilvl="0" w:tplc="240A0017">
      <w:start w:val="1"/>
      <w:numFmt w:val="lowerLetter"/>
      <w:lvlText w:val="%1)"/>
      <w:lvlJc w:val="left"/>
      <w:pPr>
        <w:ind w:left="1080" w:hanging="360"/>
      </w:pPr>
      <w:rPr>
        <w:rFont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1">
    <w:nsid w:val="3A8708D0"/>
    <w:multiLevelType w:val="hybridMultilevel"/>
    <w:tmpl w:val="CCF67D52"/>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nsid w:val="41146B10"/>
    <w:multiLevelType w:val="multilevel"/>
    <w:tmpl w:val="49B86A9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87E49A5"/>
    <w:multiLevelType w:val="hybridMultilevel"/>
    <w:tmpl w:val="0F2C7724"/>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nsid w:val="4A5969EF"/>
    <w:multiLevelType w:val="hybridMultilevel"/>
    <w:tmpl w:val="6FB0310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D3239E9"/>
    <w:multiLevelType w:val="hybridMultilevel"/>
    <w:tmpl w:val="9A646E8A"/>
    <w:lvl w:ilvl="0" w:tplc="240A000F">
      <w:start w:val="1"/>
      <w:numFmt w:val="decimal"/>
      <w:lvlText w:val="%1."/>
      <w:lvlJc w:val="left"/>
      <w:pPr>
        <w:ind w:left="72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26">
    <w:nsid w:val="5E3E3877"/>
    <w:multiLevelType w:val="hybridMultilevel"/>
    <w:tmpl w:val="C6A2CFA2"/>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nsid w:val="64D33D8B"/>
    <w:multiLevelType w:val="multilevel"/>
    <w:tmpl w:val="79006326"/>
    <w:lvl w:ilvl="0">
      <w:start w:val="5"/>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8">
    <w:nsid w:val="691801BD"/>
    <w:multiLevelType w:val="hybridMultilevel"/>
    <w:tmpl w:val="6B96C3E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7B9609C1"/>
    <w:multiLevelType w:val="hybridMultilevel"/>
    <w:tmpl w:val="B39E627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7C63477E"/>
    <w:multiLevelType w:val="hybridMultilevel"/>
    <w:tmpl w:val="E5EE65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CED63DF"/>
    <w:multiLevelType w:val="hybridMultilevel"/>
    <w:tmpl w:val="6B20088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3"/>
  </w:num>
  <w:num w:numId="4">
    <w:abstractNumId w:val="9"/>
  </w:num>
  <w:num w:numId="5">
    <w:abstractNumId w:val="27"/>
  </w:num>
  <w:num w:numId="6">
    <w:abstractNumId w:val="30"/>
  </w:num>
  <w:num w:numId="7">
    <w:abstractNumId w:val="1"/>
  </w:num>
  <w:num w:numId="8">
    <w:abstractNumId w:val="29"/>
  </w:num>
  <w:num w:numId="9">
    <w:abstractNumId w:val="31"/>
  </w:num>
  <w:num w:numId="10">
    <w:abstractNumId w:val="14"/>
  </w:num>
  <w:num w:numId="11">
    <w:abstractNumId w:val="12"/>
  </w:num>
  <w:num w:numId="12">
    <w:abstractNumId w:val="19"/>
  </w:num>
  <w:num w:numId="13">
    <w:abstractNumId w:val="28"/>
  </w:num>
  <w:num w:numId="14">
    <w:abstractNumId w:val="7"/>
  </w:num>
  <w:num w:numId="15">
    <w:abstractNumId w:val="5"/>
  </w:num>
  <w:num w:numId="16">
    <w:abstractNumId w:val="8"/>
  </w:num>
  <w:num w:numId="17">
    <w:abstractNumId w:val="6"/>
  </w:num>
  <w:num w:numId="18">
    <w:abstractNumId w:val="11"/>
  </w:num>
  <w:num w:numId="19">
    <w:abstractNumId w:val="13"/>
  </w:num>
  <w:num w:numId="20">
    <w:abstractNumId w:val="22"/>
  </w:num>
  <w:num w:numId="21">
    <w:abstractNumId w:val="18"/>
  </w:num>
  <w:num w:numId="22">
    <w:abstractNumId w:val="2"/>
  </w:num>
  <w:num w:numId="23">
    <w:abstractNumId w:val="15"/>
  </w:num>
  <w:num w:numId="24">
    <w:abstractNumId w:val="16"/>
  </w:num>
  <w:num w:numId="25">
    <w:abstractNumId w:val="17"/>
  </w:num>
  <w:num w:numId="26">
    <w:abstractNumId w:val="24"/>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4"/>
  </w:num>
  <w:num w:numId="30">
    <w:abstractNumId w:val="21"/>
  </w:num>
  <w:num w:numId="31">
    <w:abstractNumId w:val="20"/>
  </w:num>
  <w:num w:numId="32">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dra Patricia Cely Muñoz">
    <w15:presenceInfo w15:providerId="AD" w15:userId="S-1-5-21-1450320176-12155268-1844936127-113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rsids>
    <w:rsidRoot w:val="0044506E"/>
    <w:rsid w:val="00004A4A"/>
    <w:rsid w:val="00005AA9"/>
    <w:rsid w:val="00022D46"/>
    <w:rsid w:val="00022FD9"/>
    <w:rsid w:val="000512DB"/>
    <w:rsid w:val="00056467"/>
    <w:rsid w:val="000600FE"/>
    <w:rsid w:val="0006340C"/>
    <w:rsid w:val="00073D09"/>
    <w:rsid w:val="00074C09"/>
    <w:rsid w:val="0007619F"/>
    <w:rsid w:val="000840C8"/>
    <w:rsid w:val="000900A8"/>
    <w:rsid w:val="0009133C"/>
    <w:rsid w:val="00092B0D"/>
    <w:rsid w:val="000942FF"/>
    <w:rsid w:val="000974A3"/>
    <w:rsid w:val="0009777F"/>
    <w:rsid w:val="000A169E"/>
    <w:rsid w:val="000A2667"/>
    <w:rsid w:val="000A463E"/>
    <w:rsid w:val="000C3AC0"/>
    <w:rsid w:val="000D09FA"/>
    <w:rsid w:val="000E1F31"/>
    <w:rsid w:val="000E69CE"/>
    <w:rsid w:val="000F1800"/>
    <w:rsid w:val="000F354E"/>
    <w:rsid w:val="0010148E"/>
    <w:rsid w:val="001066F1"/>
    <w:rsid w:val="00107414"/>
    <w:rsid w:val="00113768"/>
    <w:rsid w:val="00117616"/>
    <w:rsid w:val="0012165A"/>
    <w:rsid w:val="00131472"/>
    <w:rsid w:val="00133BAA"/>
    <w:rsid w:val="0013400D"/>
    <w:rsid w:val="00134238"/>
    <w:rsid w:val="00134ABF"/>
    <w:rsid w:val="001356A5"/>
    <w:rsid w:val="001430B9"/>
    <w:rsid w:val="001432EA"/>
    <w:rsid w:val="00145C23"/>
    <w:rsid w:val="00145E3B"/>
    <w:rsid w:val="001572F3"/>
    <w:rsid w:val="00161A69"/>
    <w:rsid w:val="00166075"/>
    <w:rsid w:val="00177D18"/>
    <w:rsid w:val="0018126D"/>
    <w:rsid w:val="001835E6"/>
    <w:rsid w:val="001876CC"/>
    <w:rsid w:val="00192BEA"/>
    <w:rsid w:val="00194E74"/>
    <w:rsid w:val="00197F54"/>
    <w:rsid w:val="001A5B70"/>
    <w:rsid w:val="001B710C"/>
    <w:rsid w:val="001D0031"/>
    <w:rsid w:val="001D1CEE"/>
    <w:rsid w:val="001D3053"/>
    <w:rsid w:val="001E574D"/>
    <w:rsid w:val="001F2CC1"/>
    <w:rsid w:val="001F6027"/>
    <w:rsid w:val="001F6073"/>
    <w:rsid w:val="001F71C8"/>
    <w:rsid w:val="00202FD6"/>
    <w:rsid w:val="00206BF5"/>
    <w:rsid w:val="002072CC"/>
    <w:rsid w:val="002165BD"/>
    <w:rsid w:val="00223814"/>
    <w:rsid w:val="002270AC"/>
    <w:rsid w:val="002300EA"/>
    <w:rsid w:val="002421A3"/>
    <w:rsid w:val="0024238C"/>
    <w:rsid w:val="002473A1"/>
    <w:rsid w:val="00251DC5"/>
    <w:rsid w:val="0025643D"/>
    <w:rsid w:val="00256762"/>
    <w:rsid w:val="002612C1"/>
    <w:rsid w:val="002655B2"/>
    <w:rsid w:val="0027208D"/>
    <w:rsid w:val="002879D2"/>
    <w:rsid w:val="0029006D"/>
    <w:rsid w:val="00293A93"/>
    <w:rsid w:val="002A05B5"/>
    <w:rsid w:val="002A3E3B"/>
    <w:rsid w:val="002A4207"/>
    <w:rsid w:val="002A53CA"/>
    <w:rsid w:val="002A5775"/>
    <w:rsid w:val="002B29BA"/>
    <w:rsid w:val="002C3A00"/>
    <w:rsid w:val="002C7F6D"/>
    <w:rsid w:val="002D7FDE"/>
    <w:rsid w:val="002E2004"/>
    <w:rsid w:val="002E3FF5"/>
    <w:rsid w:val="002E4D6E"/>
    <w:rsid w:val="002F23A0"/>
    <w:rsid w:val="002F4ABB"/>
    <w:rsid w:val="002F51CA"/>
    <w:rsid w:val="002F6C81"/>
    <w:rsid w:val="00301706"/>
    <w:rsid w:val="003035E0"/>
    <w:rsid w:val="0030376B"/>
    <w:rsid w:val="0031338C"/>
    <w:rsid w:val="00321E11"/>
    <w:rsid w:val="0032227D"/>
    <w:rsid w:val="00325284"/>
    <w:rsid w:val="00326161"/>
    <w:rsid w:val="00331C43"/>
    <w:rsid w:val="003330F2"/>
    <w:rsid w:val="00352D86"/>
    <w:rsid w:val="003676DF"/>
    <w:rsid w:val="00372189"/>
    <w:rsid w:val="00374825"/>
    <w:rsid w:val="0037614D"/>
    <w:rsid w:val="00381840"/>
    <w:rsid w:val="00386EFA"/>
    <w:rsid w:val="003904AF"/>
    <w:rsid w:val="00391AA0"/>
    <w:rsid w:val="00393F35"/>
    <w:rsid w:val="003A1692"/>
    <w:rsid w:val="003A2B09"/>
    <w:rsid w:val="003A4093"/>
    <w:rsid w:val="003A41C0"/>
    <w:rsid w:val="003A46D5"/>
    <w:rsid w:val="003A72C3"/>
    <w:rsid w:val="003B202C"/>
    <w:rsid w:val="003B553C"/>
    <w:rsid w:val="003B6B78"/>
    <w:rsid w:val="003B7251"/>
    <w:rsid w:val="003C1108"/>
    <w:rsid w:val="003D4750"/>
    <w:rsid w:val="003E0060"/>
    <w:rsid w:val="003E0636"/>
    <w:rsid w:val="003E2C33"/>
    <w:rsid w:val="003E5D3F"/>
    <w:rsid w:val="003F0045"/>
    <w:rsid w:val="003F02F0"/>
    <w:rsid w:val="004021E8"/>
    <w:rsid w:val="00403F16"/>
    <w:rsid w:val="00424F11"/>
    <w:rsid w:val="00432A58"/>
    <w:rsid w:val="00433E35"/>
    <w:rsid w:val="004349DB"/>
    <w:rsid w:val="00434B67"/>
    <w:rsid w:val="0043708D"/>
    <w:rsid w:val="0044506E"/>
    <w:rsid w:val="0044744F"/>
    <w:rsid w:val="00447B4F"/>
    <w:rsid w:val="004502F0"/>
    <w:rsid w:val="0045172F"/>
    <w:rsid w:val="00451D5B"/>
    <w:rsid w:val="004543C3"/>
    <w:rsid w:val="0048064B"/>
    <w:rsid w:val="0048598C"/>
    <w:rsid w:val="004862F9"/>
    <w:rsid w:val="00492280"/>
    <w:rsid w:val="00495E56"/>
    <w:rsid w:val="004A4845"/>
    <w:rsid w:val="004B1CB7"/>
    <w:rsid w:val="004B2202"/>
    <w:rsid w:val="004B3624"/>
    <w:rsid w:val="004B68FB"/>
    <w:rsid w:val="004C03F0"/>
    <w:rsid w:val="004C45AC"/>
    <w:rsid w:val="004C5ADF"/>
    <w:rsid w:val="004D1E10"/>
    <w:rsid w:val="004D3F9A"/>
    <w:rsid w:val="004D41C1"/>
    <w:rsid w:val="004E0938"/>
    <w:rsid w:val="004E13BA"/>
    <w:rsid w:val="004E38A6"/>
    <w:rsid w:val="004E4EC5"/>
    <w:rsid w:val="004E5894"/>
    <w:rsid w:val="004F5F46"/>
    <w:rsid w:val="00501CBE"/>
    <w:rsid w:val="00503813"/>
    <w:rsid w:val="00511CBB"/>
    <w:rsid w:val="0051229C"/>
    <w:rsid w:val="005257D9"/>
    <w:rsid w:val="00527E1C"/>
    <w:rsid w:val="00541772"/>
    <w:rsid w:val="00542C87"/>
    <w:rsid w:val="00545C06"/>
    <w:rsid w:val="00552FCD"/>
    <w:rsid w:val="00567451"/>
    <w:rsid w:val="0058723A"/>
    <w:rsid w:val="005911D4"/>
    <w:rsid w:val="00597722"/>
    <w:rsid w:val="005A0C01"/>
    <w:rsid w:val="005A4480"/>
    <w:rsid w:val="005B2345"/>
    <w:rsid w:val="005B5FE8"/>
    <w:rsid w:val="005C15C9"/>
    <w:rsid w:val="005C3581"/>
    <w:rsid w:val="005D43C5"/>
    <w:rsid w:val="005D44DB"/>
    <w:rsid w:val="005E0B08"/>
    <w:rsid w:val="005E5553"/>
    <w:rsid w:val="005F488E"/>
    <w:rsid w:val="00601BA8"/>
    <w:rsid w:val="00605CD9"/>
    <w:rsid w:val="00606A85"/>
    <w:rsid w:val="0060734B"/>
    <w:rsid w:val="00615F37"/>
    <w:rsid w:val="00616C06"/>
    <w:rsid w:val="00617E2C"/>
    <w:rsid w:val="00625A7A"/>
    <w:rsid w:val="00646A4C"/>
    <w:rsid w:val="00653C11"/>
    <w:rsid w:val="00654116"/>
    <w:rsid w:val="0065590C"/>
    <w:rsid w:val="00670022"/>
    <w:rsid w:val="00673576"/>
    <w:rsid w:val="0067744E"/>
    <w:rsid w:val="00680982"/>
    <w:rsid w:val="006929F1"/>
    <w:rsid w:val="0069455D"/>
    <w:rsid w:val="006A6142"/>
    <w:rsid w:val="006A7A6C"/>
    <w:rsid w:val="006B05BF"/>
    <w:rsid w:val="006B0AFF"/>
    <w:rsid w:val="006B572F"/>
    <w:rsid w:val="006C3755"/>
    <w:rsid w:val="006C50A4"/>
    <w:rsid w:val="006C5D6B"/>
    <w:rsid w:val="006D1877"/>
    <w:rsid w:val="006D5387"/>
    <w:rsid w:val="006D540E"/>
    <w:rsid w:val="006E0868"/>
    <w:rsid w:val="006F0A1B"/>
    <w:rsid w:val="006F3593"/>
    <w:rsid w:val="006F5963"/>
    <w:rsid w:val="00702A4D"/>
    <w:rsid w:val="007119B3"/>
    <w:rsid w:val="007136F6"/>
    <w:rsid w:val="00723B5F"/>
    <w:rsid w:val="0072455B"/>
    <w:rsid w:val="00726B73"/>
    <w:rsid w:val="007275CF"/>
    <w:rsid w:val="00741AC0"/>
    <w:rsid w:val="00745149"/>
    <w:rsid w:val="00747DB1"/>
    <w:rsid w:val="00750261"/>
    <w:rsid w:val="00763B19"/>
    <w:rsid w:val="0076654E"/>
    <w:rsid w:val="00766B2C"/>
    <w:rsid w:val="00776DB4"/>
    <w:rsid w:val="0078144C"/>
    <w:rsid w:val="00781D46"/>
    <w:rsid w:val="007904FB"/>
    <w:rsid w:val="007935BB"/>
    <w:rsid w:val="00794464"/>
    <w:rsid w:val="007A0751"/>
    <w:rsid w:val="007A108B"/>
    <w:rsid w:val="007A7E8C"/>
    <w:rsid w:val="007B0A4C"/>
    <w:rsid w:val="007B456E"/>
    <w:rsid w:val="007B5FB6"/>
    <w:rsid w:val="007B6664"/>
    <w:rsid w:val="007B6E8F"/>
    <w:rsid w:val="007B7A71"/>
    <w:rsid w:val="007C0437"/>
    <w:rsid w:val="007C59A6"/>
    <w:rsid w:val="007D20C5"/>
    <w:rsid w:val="007D477B"/>
    <w:rsid w:val="007D5325"/>
    <w:rsid w:val="007D6559"/>
    <w:rsid w:val="007E5356"/>
    <w:rsid w:val="007F2486"/>
    <w:rsid w:val="0080025D"/>
    <w:rsid w:val="00802014"/>
    <w:rsid w:val="00817702"/>
    <w:rsid w:val="008257C5"/>
    <w:rsid w:val="008269E0"/>
    <w:rsid w:val="00830490"/>
    <w:rsid w:val="00834404"/>
    <w:rsid w:val="008416A8"/>
    <w:rsid w:val="00843D93"/>
    <w:rsid w:val="0084681C"/>
    <w:rsid w:val="00850843"/>
    <w:rsid w:val="008514A9"/>
    <w:rsid w:val="00871EDD"/>
    <w:rsid w:val="00876D2A"/>
    <w:rsid w:val="008771C2"/>
    <w:rsid w:val="008814B1"/>
    <w:rsid w:val="00893B17"/>
    <w:rsid w:val="00894EC5"/>
    <w:rsid w:val="008A5505"/>
    <w:rsid w:val="008B3B2F"/>
    <w:rsid w:val="008C0207"/>
    <w:rsid w:val="008C4EC8"/>
    <w:rsid w:val="008D314D"/>
    <w:rsid w:val="008E631F"/>
    <w:rsid w:val="008F099D"/>
    <w:rsid w:val="008F7E64"/>
    <w:rsid w:val="00900617"/>
    <w:rsid w:val="00900DD3"/>
    <w:rsid w:val="0090168D"/>
    <w:rsid w:val="0090290A"/>
    <w:rsid w:val="009179B0"/>
    <w:rsid w:val="00920E95"/>
    <w:rsid w:val="00922361"/>
    <w:rsid w:val="009224FB"/>
    <w:rsid w:val="0092794E"/>
    <w:rsid w:val="009367DF"/>
    <w:rsid w:val="00942BF4"/>
    <w:rsid w:val="0094312B"/>
    <w:rsid w:val="00953ACB"/>
    <w:rsid w:val="009550B0"/>
    <w:rsid w:val="00960337"/>
    <w:rsid w:val="00961D62"/>
    <w:rsid w:val="00975138"/>
    <w:rsid w:val="009763EC"/>
    <w:rsid w:val="00985591"/>
    <w:rsid w:val="00996698"/>
    <w:rsid w:val="009A2515"/>
    <w:rsid w:val="009A2EE6"/>
    <w:rsid w:val="009A440C"/>
    <w:rsid w:val="009A57ED"/>
    <w:rsid w:val="009A6C8C"/>
    <w:rsid w:val="009A7C72"/>
    <w:rsid w:val="009D7D69"/>
    <w:rsid w:val="009E5C8F"/>
    <w:rsid w:val="009E5F6E"/>
    <w:rsid w:val="009E6BC0"/>
    <w:rsid w:val="009F3A9B"/>
    <w:rsid w:val="009F5A5D"/>
    <w:rsid w:val="009F5FF7"/>
    <w:rsid w:val="00A02D9D"/>
    <w:rsid w:val="00A03E7C"/>
    <w:rsid w:val="00A1460C"/>
    <w:rsid w:val="00A2298E"/>
    <w:rsid w:val="00A3306B"/>
    <w:rsid w:val="00A36A71"/>
    <w:rsid w:val="00A50BED"/>
    <w:rsid w:val="00A5148B"/>
    <w:rsid w:val="00A51A71"/>
    <w:rsid w:val="00A5414B"/>
    <w:rsid w:val="00A67427"/>
    <w:rsid w:val="00A82DE9"/>
    <w:rsid w:val="00A84F9B"/>
    <w:rsid w:val="00A94F3E"/>
    <w:rsid w:val="00AA1DB8"/>
    <w:rsid w:val="00AA3911"/>
    <w:rsid w:val="00AB5650"/>
    <w:rsid w:val="00AB6CB1"/>
    <w:rsid w:val="00AC186B"/>
    <w:rsid w:val="00AC5897"/>
    <w:rsid w:val="00AC624E"/>
    <w:rsid w:val="00AE5C2A"/>
    <w:rsid w:val="00AF1BD5"/>
    <w:rsid w:val="00AF5B70"/>
    <w:rsid w:val="00AF6DED"/>
    <w:rsid w:val="00B04C2A"/>
    <w:rsid w:val="00B13E2C"/>
    <w:rsid w:val="00B20F44"/>
    <w:rsid w:val="00B2381A"/>
    <w:rsid w:val="00B23D40"/>
    <w:rsid w:val="00B308A7"/>
    <w:rsid w:val="00B3598D"/>
    <w:rsid w:val="00B47702"/>
    <w:rsid w:val="00B537C1"/>
    <w:rsid w:val="00B556D7"/>
    <w:rsid w:val="00B578FD"/>
    <w:rsid w:val="00B61281"/>
    <w:rsid w:val="00B63F50"/>
    <w:rsid w:val="00B8326C"/>
    <w:rsid w:val="00B84408"/>
    <w:rsid w:val="00B90993"/>
    <w:rsid w:val="00B91AE1"/>
    <w:rsid w:val="00B92550"/>
    <w:rsid w:val="00B9545C"/>
    <w:rsid w:val="00BA317D"/>
    <w:rsid w:val="00BA3FE1"/>
    <w:rsid w:val="00BA5BC9"/>
    <w:rsid w:val="00BA608D"/>
    <w:rsid w:val="00BB379D"/>
    <w:rsid w:val="00BB43B3"/>
    <w:rsid w:val="00BB784D"/>
    <w:rsid w:val="00BD01D4"/>
    <w:rsid w:val="00BD0C0C"/>
    <w:rsid w:val="00BD57FD"/>
    <w:rsid w:val="00BD64EB"/>
    <w:rsid w:val="00BD68EE"/>
    <w:rsid w:val="00BE0F64"/>
    <w:rsid w:val="00BE6FD5"/>
    <w:rsid w:val="00BF0AD8"/>
    <w:rsid w:val="00BF287A"/>
    <w:rsid w:val="00C12BFC"/>
    <w:rsid w:val="00C15829"/>
    <w:rsid w:val="00C163B8"/>
    <w:rsid w:val="00C20C25"/>
    <w:rsid w:val="00C2211D"/>
    <w:rsid w:val="00C2394A"/>
    <w:rsid w:val="00C27799"/>
    <w:rsid w:val="00C337D7"/>
    <w:rsid w:val="00C52C14"/>
    <w:rsid w:val="00C628B2"/>
    <w:rsid w:val="00C65353"/>
    <w:rsid w:val="00C7395A"/>
    <w:rsid w:val="00C754A3"/>
    <w:rsid w:val="00C7629A"/>
    <w:rsid w:val="00C91961"/>
    <w:rsid w:val="00C92653"/>
    <w:rsid w:val="00CA0B05"/>
    <w:rsid w:val="00CA4B30"/>
    <w:rsid w:val="00CA5EDF"/>
    <w:rsid w:val="00CA65AF"/>
    <w:rsid w:val="00CA6919"/>
    <w:rsid w:val="00CB2CAC"/>
    <w:rsid w:val="00CB380C"/>
    <w:rsid w:val="00CB779B"/>
    <w:rsid w:val="00CC3704"/>
    <w:rsid w:val="00CC3A81"/>
    <w:rsid w:val="00CC5925"/>
    <w:rsid w:val="00CE05E0"/>
    <w:rsid w:val="00CE4A9C"/>
    <w:rsid w:val="00CE4F54"/>
    <w:rsid w:val="00CE769D"/>
    <w:rsid w:val="00CF295F"/>
    <w:rsid w:val="00D02301"/>
    <w:rsid w:val="00D04C80"/>
    <w:rsid w:val="00D20FDD"/>
    <w:rsid w:val="00D2215C"/>
    <w:rsid w:val="00D26EC3"/>
    <w:rsid w:val="00D319AC"/>
    <w:rsid w:val="00D339A1"/>
    <w:rsid w:val="00D52E8F"/>
    <w:rsid w:val="00D53326"/>
    <w:rsid w:val="00D53B86"/>
    <w:rsid w:val="00D63FC8"/>
    <w:rsid w:val="00D7316F"/>
    <w:rsid w:val="00D73617"/>
    <w:rsid w:val="00D761BB"/>
    <w:rsid w:val="00D82AAB"/>
    <w:rsid w:val="00D901FB"/>
    <w:rsid w:val="00D9242E"/>
    <w:rsid w:val="00D94A3E"/>
    <w:rsid w:val="00D96A87"/>
    <w:rsid w:val="00D97BA4"/>
    <w:rsid w:val="00DA28B6"/>
    <w:rsid w:val="00DB1B7D"/>
    <w:rsid w:val="00DB24D1"/>
    <w:rsid w:val="00DB3693"/>
    <w:rsid w:val="00DC1D1E"/>
    <w:rsid w:val="00DC1F14"/>
    <w:rsid w:val="00DC21C6"/>
    <w:rsid w:val="00DC3FAD"/>
    <w:rsid w:val="00DD0807"/>
    <w:rsid w:val="00DE23E8"/>
    <w:rsid w:val="00DE30A0"/>
    <w:rsid w:val="00DE31D0"/>
    <w:rsid w:val="00DE46E0"/>
    <w:rsid w:val="00DE4EEB"/>
    <w:rsid w:val="00DF08E3"/>
    <w:rsid w:val="00DF2D8F"/>
    <w:rsid w:val="00DF3488"/>
    <w:rsid w:val="00DF3D1D"/>
    <w:rsid w:val="00DF66FD"/>
    <w:rsid w:val="00DF7F38"/>
    <w:rsid w:val="00E013CE"/>
    <w:rsid w:val="00E058E9"/>
    <w:rsid w:val="00E06783"/>
    <w:rsid w:val="00E15221"/>
    <w:rsid w:val="00E26363"/>
    <w:rsid w:val="00E3164C"/>
    <w:rsid w:val="00E425CA"/>
    <w:rsid w:val="00E47CE3"/>
    <w:rsid w:val="00E50D06"/>
    <w:rsid w:val="00E5571E"/>
    <w:rsid w:val="00E6357C"/>
    <w:rsid w:val="00E746A2"/>
    <w:rsid w:val="00E84766"/>
    <w:rsid w:val="00E8480B"/>
    <w:rsid w:val="00E94B63"/>
    <w:rsid w:val="00E94EB9"/>
    <w:rsid w:val="00EA3534"/>
    <w:rsid w:val="00EC15A2"/>
    <w:rsid w:val="00EC2318"/>
    <w:rsid w:val="00EC36AD"/>
    <w:rsid w:val="00EC5962"/>
    <w:rsid w:val="00ED0FFC"/>
    <w:rsid w:val="00EE1102"/>
    <w:rsid w:val="00EF2015"/>
    <w:rsid w:val="00EF3D5B"/>
    <w:rsid w:val="00F02336"/>
    <w:rsid w:val="00F04A9E"/>
    <w:rsid w:val="00F06477"/>
    <w:rsid w:val="00F07AFB"/>
    <w:rsid w:val="00F17C8E"/>
    <w:rsid w:val="00F21C46"/>
    <w:rsid w:val="00F22319"/>
    <w:rsid w:val="00F245BB"/>
    <w:rsid w:val="00F3416E"/>
    <w:rsid w:val="00F40AD4"/>
    <w:rsid w:val="00F46C4F"/>
    <w:rsid w:val="00F503F9"/>
    <w:rsid w:val="00F53489"/>
    <w:rsid w:val="00F66771"/>
    <w:rsid w:val="00F6754B"/>
    <w:rsid w:val="00F7113A"/>
    <w:rsid w:val="00F73464"/>
    <w:rsid w:val="00F7346D"/>
    <w:rsid w:val="00F77F63"/>
    <w:rsid w:val="00F8357F"/>
    <w:rsid w:val="00F85D09"/>
    <w:rsid w:val="00F92257"/>
    <w:rsid w:val="00F950ED"/>
    <w:rsid w:val="00F970F9"/>
    <w:rsid w:val="00FA07EA"/>
    <w:rsid w:val="00FB3644"/>
    <w:rsid w:val="00FB4412"/>
    <w:rsid w:val="00FB63A5"/>
    <w:rsid w:val="00FB6671"/>
    <w:rsid w:val="00FC4EFA"/>
    <w:rsid w:val="00FE06CA"/>
    <w:rsid w:val="00FE13DA"/>
    <w:rsid w:val="00FE1608"/>
    <w:rsid w:val="00FE3B70"/>
    <w:rsid w:val="00FF1FC5"/>
    <w:rsid w:val="00FF72D0"/>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CO"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36AD"/>
    <w:pPr>
      <w:suppressAutoHyphens/>
    </w:pPr>
  </w:style>
  <w:style w:type="paragraph" w:styleId="Ttulo1">
    <w:name w:val="heading 1"/>
    <w:basedOn w:val="Normal"/>
    <w:next w:val="Normal"/>
    <w:link w:val="Ttulo1Car"/>
    <w:uiPriority w:val="9"/>
    <w:qFormat/>
    <w:rsid w:val="00E013CE"/>
    <w:pPr>
      <w:keepNext/>
      <w:keepLines/>
      <w:widowControl w:val="0"/>
      <w:spacing w:before="480" w:after="0"/>
      <w:outlineLvl w:val="0"/>
    </w:pPr>
    <w:rPr>
      <w:rFonts w:asciiTheme="majorHAnsi" w:eastAsiaTheme="majorEastAsia" w:hAnsiTheme="majorHAnsi" w:cstheme="majorBidi"/>
      <w:b/>
      <w:bCs/>
      <w:color w:val="2E74B5" w:themeColor="accent1" w:themeShade="BF"/>
      <w:kern w:val="3"/>
      <w:sz w:val="28"/>
      <w:szCs w:val="28"/>
      <w:lang w:val="en-US" w:eastAsia="es-CO"/>
    </w:rPr>
  </w:style>
  <w:style w:type="paragraph" w:styleId="Ttulo3">
    <w:name w:val="heading 3"/>
    <w:basedOn w:val="Normal"/>
    <w:next w:val="Normal"/>
    <w:link w:val="Ttulo3Car"/>
    <w:uiPriority w:val="9"/>
    <w:unhideWhenUsed/>
    <w:qFormat/>
    <w:rsid w:val="00E013CE"/>
    <w:pPr>
      <w:keepNext/>
      <w:keepLines/>
      <w:widowControl w:val="0"/>
      <w:spacing w:before="200" w:after="0"/>
      <w:outlineLvl w:val="2"/>
    </w:pPr>
    <w:rPr>
      <w:rFonts w:asciiTheme="majorHAnsi" w:eastAsiaTheme="majorEastAsia" w:hAnsiTheme="majorHAnsi" w:cstheme="majorBidi"/>
      <w:b/>
      <w:bCs/>
      <w:color w:val="5B9BD5" w:themeColor="accent1"/>
      <w:kern w:val="3"/>
      <w:sz w:val="24"/>
      <w:szCs w:val="24"/>
      <w:lang w:val="en-US"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C36AD"/>
    <w:pPr>
      <w:tabs>
        <w:tab w:val="center" w:pos="4419"/>
        <w:tab w:val="right" w:pos="8838"/>
      </w:tabs>
      <w:spacing w:after="0"/>
    </w:pPr>
  </w:style>
  <w:style w:type="character" w:customStyle="1" w:styleId="EncabezadoCar">
    <w:name w:val="Encabezado Car"/>
    <w:basedOn w:val="Fuentedeprrafopredeter"/>
    <w:rsid w:val="00EC36AD"/>
  </w:style>
  <w:style w:type="paragraph" w:styleId="Piedepgina">
    <w:name w:val="footer"/>
    <w:basedOn w:val="Normal"/>
    <w:uiPriority w:val="99"/>
    <w:rsid w:val="00EC36AD"/>
    <w:pPr>
      <w:tabs>
        <w:tab w:val="center" w:pos="4419"/>
        <w:tab w:val="right" w:pos="8838"/>
      </w:tabs>
      <w:spacing w:after="0"/>
    </w:pPr>
  </w:style>
  <w:style w:type="character" w:customStyle="1" w:styleId="PiedepginaCar">
    <w:name w:val="Pie de página Car"/>
    <w:basedOn w:val="Fuentedeprrafopredeter"/>
    <w:uiPriority w:val="99"/>
    <w:rsid w:val="00EC36AD"/>
  </w:style>
  <w:style w:type="paragraph" w:customStyle="1" w:styleId="Standard">
    <w:name w:val="Standard"/>
    <w:rsid w:val="00EC36AD"/>
    <w:pPr>
      <w:widowControl w:val="0"/>
      <w:suppressAutoHyphens/>
      <w:spacing w:after="0"/>
    </w:pPr>
    <w:rPr>
      <w:rFonts w:ascii="Arial Narrow" w:eastAsia="Arial Unicode MS" w:hAnsi="Arial Narrow" w:cs="Arial Narrow"/>
      <w:kern w:val="3"/>
      <w:lang w:val="es-ES" w:eastAsia="es-CO"/>
    </w:rPr>
  </w:style>
  <w:style w:type="character" w:customStyle="1" w:styleId="Fuentedeprrafopredeter20">
    <w:name w:val="Fuente de párrafo predeter.20"/>
    <w:rsid w:val="00EC36AD"/>
  </w:style>
  <w:style w:type="paragraph" w:styleId="Textodeglobo">
    <w:name w:val="Balloon Text"/>
    <w:basedOn w:val="Normal"/>
    <w:rsid w:val="00EC36AD"/>
    <w:pPr>
      <w:spacing w:after="0"/>
    </w:pPr>
    <w:rPr>
      <w:rFonts w:ascii="Segoe UI" w:hAnsi="Segoe UI" w:cs="Segoe UI"/>
      <w:sz w:val="18"/>
      <w:szCs w:val="18"/>
    </w:rPr>
  </w:style>
  <w:style w:type="character" w:customStyle="1" w:styleId="TextodegloboCar">
    <w:name w:val="Texto de globo Car"/>
    <w:basedOn w:val="Fuentedeprrafopredeter"/>
    <w:rsid w:val="00EC36AD"/>
    <w:rPr>
      <w:rFonts w:ascii="Segoe UI" w:hAnsi="Segoe UI" w:cs="Segoe UI"/>
      <w:sz w:val="18"/>
      <w:szCs w:val="18"/>
    </w:rPr>
  </w:style>
  <w:style w:type="character" w:customStyle="1" w:styleId="Ttulo1Car">
    <w:name w:val="Título 1 Car"/>
    <w:basedOn w:val="Fuentedeprrafopredeter"/>
    <w:link w:val="Ttulo1"/>
    <w:uiPriority w:val="9"/>
    <w:rsid w:val="00E013CE"/>
    <w:rPr>
      <w:rFonts w:asciiTheme="majorHAnsi" w:eastAsiaTheme="majorEastAsia" w:hAnsiTheme="majorHAnsi" w:cstheme="majorBidi"/>
      <w:b/>
      <w:bCs/>
      <w:color w:val="2E74B5" w:themeColor="accent1" w:themeShade="BF"/>
      <w:kern w:val="3"/>
      <w:sz w:val="28"/>
      <w:szCs w:val="28"/>
      <w:lang w:val="en-US" w:eastAsia="es-CO"/>
    </w:rPr>
  </w:style>
  <w:style w:type="character" w:customStyle="1" w:styleId="Ttulo3Car">
    <w:name w:val="Título 3 Car"/>
    <w:basedOn w:val="Fuentedeprrafopredeter"/>
    <w:link w:val="Ttulo3"/>
    <w:uiPriority w:val="9"/>
    <w:rsid w:val="00E013CE"/>
    <w:rPr>
      <w:rFonts w:asciiTheme="majorHAnsi" w:eastAsiaTheme="majorEastAsia" w:hAnsiTheme="majorHAnsi" w:cstheme="majorBidi"/>
      <w:b/>
      <w:bCs/>
      <w:color w:val="5B9BD5" w:themeColor="accent1"/>
      <w:kern w:val="3"/>
      <w:sz w:val="24"/>
      <w:szCs w:val="24"/>
      <w:lang w:val="en-US" w:eastAsia="es-CO"/>
    </w:rPr>
  </w:style>
  <w:style w:type="paragraph" w:styleId="NormalWeb">
    <w:name w:val="Normal (Web)"/>
    <w:basedOn w:val="Standard"/>
    <w:uiPriority w:val="99"/>
    <w:rsid w:val="00E013CE"/>
    <w:pPr>
      <w:spacing w:before="100" w:after="100"/>
    </w:pPr>
  </w:style>
  <w:style w:type="character" w:customStyle="1" w:styleId="SubttuloCar1">
    <w:name w:val="Subtítulo Car1"/>
    <w:basedOn w:val="Fuentedeprrafopredeter"/>
    <w:rsid w:val="00E013CE"/>
    <w:rPr>
      <w:rFonts w:ascii="Cambria" w:hAnsi="Cambria" w:cs="Cambria"/>
      <w:sz w:val="24"/>
      <w:szCs w:val="24"/>
      <w:lang w:val="es-ES" w:bidi="ar-SA"/>
    </w:rPr>
  </w:style>
  <w:style w:type="character" w:styleId="Hipervnculo">
    <w:name w:val="Hyperlink"/>
    <w:basedOn w:val="Fuentedeprrafopredeter"/>
    <w:uiPriority w:val="99"/>
    <w:rsid w:val="00E013CE"/>
    <w:rPr>
      <w:color w:val="0000FF"/>
      <w:u w:val="single"/>
    </w:rPr>
  </w:style>
  <w:style w:type="paragraph" w:styleId="Prrafodelista">
    <w:name w:val="List Paragraph"/>
    <w:aliases w:val="Segundo nivel de viñetas"/>
    <w:basedOn w:val="Normal"/>
    <w:uiPriority w:val="34"/>
    <w:qFormat/>
    <w:rsid w:val="00E013CE"/>
    <w:pPr>
      <w:widowControl w:val="0"/>
      <w:spacing w:after="0"/>
      <w:ind w:left="720"/>
    </w:pPr>
    <w:rPr>
      <w:rFonts w:ascii="Times New Roman" w:eastAsia="Arial Unicode MS" w:hAnsi="Times New Roman" w:cs="Tahoma"/>
      <w:kern w:val="3"/>
      <w:sz w:val="24"/>
      <w:szCs w:val="24"/>
      <w:lang w:val="en-US" w:eastAsia="es-CO"/>
    </w:rPr>
  </w:style>
  <w:style w:type="paragraph" w:customStyle="1" w:styleId="Listavistosa-nfasis11">
    <w:name w:val="Lista vistosa - Énfasis 11"/>
    <w:basedOn w:val="Normal"/>
    <w:uiPriority w:val="99"/>
    <w:rsid w:val="00E013CE"/>
    <w:pPr>
      <w:suppressAutoHyphens w:val="0"/>
      <w:autoSpaceDN/>
      <w:spacing w:after="200" w:line="276" w:lineRule="auto"/>
      <w:ind w:left="720"/>
      <w:contextualSpacing/>
      <w:textAlignment w:val="auto"/>
    </w:pPr>
    <w:rPr>
      <w:rFonts w:eastAsia="SimSun"/>
    </w:rPr>
  </w:style>
  <w:style w:type="paragraph" w:styleId="TDC3">
    <w:name w:val="toc 3"/>
    <w:basedOn w:val="Normal"/>
    <w:next w:val="Normal"/>
    <w:autoRedefine/>
    <w:uiPriority w:val="39"/>
    <w:unhideWhenUsed/>
    <w:rsid w:val="00451D5B"/>
    <w:pPr>
      <w:widowControl w:val="0"/>
      <w:tabs>
        <w:tab w:val="left" w:pos="1100"/>
        <w:tab w:val="right" w:leader="dot" w:pos="8261"/>
      </w:tabs>
      <w:spacing w:after="100"/>
      <w:ind w:left="480"/>
    </w:pPr>
    <w:rPr>
      <w:rFonts w:ascii="Times New Roman" w:eastAsia="Arial Unicode MS" w:hAnsi="Times New Roman" w:cs="Courier"/>
      <w:kern w:val="3"/>
      <w:sz w:val="24"/>
      <w:szCs w:val="24"/>
      <w:lang w:val="en-US" w:eastAsia="es-CO"/>
    </w:rPr>
  </w:style>
  <w:style w:type="paragraph" w:styleId="Sinespaciado">
    <w:name w:val="No Spacing"/>
    <w:uiPriority w:val="1"/>
    <w:qFormat/>
    <w:rsid w:val="00E013CE"/>
    <w:pPr>
      <w:autoSpaceDN/>
      <w:spacing w:after="0"/>
      <w:textAlignment w:val="auto"/>
    </w:pPr>
    <w:rPr>
      <w:rFonts w:asciiTheme="minorHAnsi" w:eastAsiaTheme="minorHAnsi" w:hAnsiTheme="minorHAnsi" w:cstheme="minorBidi"/>
    </w:rPr>
  </w:style>
  <w:style w:type="character" w:styleId="Refdecomentario">
    <w:name w:val="annotation reference"/>
    <w:basedOn w:val="Fuentedeprrafopredeter"/>
    <w:uiPriority w:val="99"/>
    <w:semiHidden/>
    <w:unhideWhenUsed/>
    <w:rsid w:val="00E013CE"/>
    <w:rPr>
      <w:sz w:val="16"/>
      <w:szCs w:val="16"/>
    </w:rPr>
  </w:style>
  <w:style w:type="paragraph" w:styleId="Textocomentario">
    <w:name w:val="annotation text"/>
    <w:basedOn w:val="Normal"/>
    <w:link w:val="TextocomentarioCar"/>
    <w:uiPriority w:val="99"/>
    <w:unhideWhenUsed/>
    <w:rsid w:val="00E013CE"/>
    <w:pPr>
      <w:widowControl w:val="0"/>
      <w:spacing w:after="0"/>
    </w:pPr>
    <w:rPr>
      <w:rFonts w:ascii="Times New Roman" w:eastAsia="Arial Unicode MS" w:hAnsi="Times New Roman" w:cs="Tahoma"/>
      <w:kern w:val="3"/>
      <w:sz w:val="20"/>
      <w:szCs w:val="20"/>
      <w:lang w:val="en-US" w:eastAsia="es-CO"/>
    </w:rPr>
  </w:style>
  <w:style w:type="character" w:customStyle="1" w:styleId="TextocomentarioCar">
    <w:name w:val="Texto comentario Car"/>
    <w:basedOn w:val="Fuentedeprrafopredeter"/>
    <w:link w:val="Textocomentario"/>
    <w:uiPriority w:val="99"/>
    <w:rsid w:val="00E013CE"/>
    <w:rPr>
      <w:rFonts w:ascii="Times New Roman" w:eastAsia="Arial Unicode MS" w:hAnsi="Times New Roman" w:cs="Tahoma"/>
      <w:kern w:val="3"/>
      <w:sz w:val="20"/>
      <w:szCs w:val="20"/>
      <w:lang w:val="en-US" w:eastAsia="es-CO"/>
    </w:rPr>
  </w:style>
  <w:style w:type="paragraph" w:styleId="Asuntodelcomentario">
    <w:name w:val="annotation subject"/>
    <w:basedOn w:val="Textocomentario"/>
    <w:next w:val="Textocomentario"/>
    <w:link w:val="AsuntodelcomentarioCar"/>
    <w:uiPriority w:val="99"/>
    <w:semiHidden/>
    <w:unhideWhenUsed/>
    <w:rsid w:val="0037614D"/>
    <w:pPr>
      <w:widowControl/>
      <w:spacing w:after="160"/>
    </w:pPr>
    <w:rPr>
      <w:rFonts w:ascii="Calibri" w:eastAsia="Calibri" w:hAnsi="Calibri" w:cs="Times New Roman"/>
      <w:b/>
      <w:bCs/>
      <w:kern w:val="0"/>
      <w:lang w:val="es-CO" w:eastAsia="en-US"/>
    </w:rPr>
  </w:style>
  <w:style w:type="character" w:customStyle="1" w:styleId="AsuntodelcomentarioCar">
    <w:name w:val="Asunto del comentario Car"/>
    <w:basedOn w:val="TextocomentarioCar"/>
    <w:link w:val="Asuntodelcomentario"/>
    <w:uiPriority w:val="99"/>
    <w:semiHidden/>
    <w:rsid w:val="0037614D"/>
    <w:rPr>
      <w:rFonts w:ascii="Times New Roman" w:eastAsia="Arial Unicode MS" w:hAnsi="Times New Roman" w:cs="Tahoma"/>
      <w:b/>
      <w:bCs/>
      <w:kern w:val="3"/>
      <w:sz w:val="20"/>
      <w:szCs w:val="20"/>
      <w:lang w:val="en-US" w:eastAsia="es-CO"/>
    </w:rPr>
  </w:style>
  <w:style w:type="paragraph" w:styleId="Revisin">
    <w:name w:val="Revision"/>
    <w:hidden/>
    <w:uiPriority w:val="99"/>
    <w:semiHidden/>
    <w:rsid w:val="00615F37"/>
    <w:pPr>
      <w:autoSpaceDN/>
      <w:spacing w:after="0"/>
      <w:textAlignment w:val="auto"/>
    </w:pPr>
  </w:style>
  <w:style w:type="paragraph" w:styleId="Textoindependiente">
    <w:name w:val="Body Text"/>
    <w:basedOn w:val="Normal"/>
    <w:link w:val="TextoindependienteCar"/>
    <w:rsid w:val="008F7E64"/>
    <w:pPr>
      <w:suppressAutoHyphens w:val="0"/>
      <w:autoSpaceDN/>
      <w:spacing w:after="0"/>
      <w:jc w:val="both"/>
      <w:textAlignment w:val="auto"/>
    </w:pPr>
    <w:rPr>
      <w:rFonts w:ascii="Times New Roman" w:eastAsia="Times New Roman" w:hAnsi="Times New Roman"/>
      <w:sz w:val="24"/>
      <w:szCs w:val="24"/>
    </w:rPr>
  </w:style>
  <w:style w:type="character" w:customStyle="1" w:styleId="TextoindependienteCar">
    <w:name w:val="Texto independiente Car"/>
    <w:basedOn w:val="Fuentedeprrafopredeter"/>
    <w:link w:val="Textoindependiente"/>
    <w:rsid w:val="008F7E64"/>
    <w:rPr>
      <w:rFonts w:ascii="Times New Roman" w:eastAsia="Times New Roman" w:hAnsi="Times New Roman"/>
      <w:sz w:val="24"/>
      <w:szCs w:val="24"/>
    </w:rPr>
  </w:style>
  <w:style w:type="paragraph" w:styleId="TtulodeTDC">
    <w:name w:val="TOC Heading"/>
    <w:basedOn w:val="Ttulo1"/>
    <w:next w:val="Normal"/>
    <w:uiPriority w:val="39"/>
    <w:unhideWhenUsed/>
    <w:qFormat/>
    <w:rsid w:val="005D43C5"/>
    <w:pPr>
      <w:widowControl/>
      <w:suppressAutoHyphens w:val="0"/>
      <w:autoSpaceDN/>
      <w:spacing w:before="240" w:line="259" w:lineRule="auto"/>
      <w:textAlignment w:val="auto"/>
      <w:outlineLvl w:val="9"/>
    </w:pPr>
    <w:rPr>
      <w:b w:val="0"/>
      <w:bCs w:val="0"/>
      <w:kern w:val="0"/>
      <w:sz w:val="32"/>
      <w:szCs w:val="32"/>
      <w:lang w:val="es-CO"/>
    </w:rPr>
  </w:style>
</w:styles>
</file>

<file path=word/webSettings.xml><?xml version="1.0" encoding="utf-8"?>
<w:webSettings xmlns:r="http://schemas.openxmlformats.org/officeDocument/2006/relationships" xmlns:w="http://schemas.openxmlformats.org/wordprocessingml/2006/main">
  <w:divs>
    <w:div w:id="65542943">
      <w:bodyDiv w:val="1"/>
      <w:marLeft w:val="0"/>
      <w:marRight w:val="0"/>
      <w:marTop w:val="0"/>
      <w:marBottom w:val="0"/>
      <w:divBdr>
        <w:top w:val="none" w:sz="0" w:space="0" w:color="auto"/>
        <w:left w:val="none" w:sz="0" w:space="0" w:color="auto"/>
        <w:bottom w:val="none" w:sz="0" w:space="0" w:color="auto"/>
        <w:right w:val="none" w:sz="0" w:space="0" w:color="auto"/>
      </w:divBdr>
    </w:div>
    <w:div w:id="67775112">
      <w:bodyDiv w:val="1"/>
      <w:marLeft w:val="0"/>
      <w:marRight w:val="0"/>
      <w:marTop w:val="0"/>
      <w:marBottom w:val="0"/>
      <w:divBdr>
        <w:top w:val="none" w:sz="0" w:space="0" w:color="auto"/>
        <w:left w:val="none" w:sz="0" w:space="0" w:color="auto"/>
        <w:bottom w:val="none" w:sz="0" w:space="0" w:color="auto"/>
        <w:right w:val="none" w:sz="0" w:space="0" w:color="auto"/>
      </w:divBdr>
    </w:div>
    <w:div w:id="97873696">
      <w:bodyDiv w:val="1"/>
      <w:marLeft w:val="0"/>
      <w:marRight w:val="0"/>
      <w:marTop w:val="0"/>
      <w:marBottom w:val="0"/>
      <w:divBdr>
        <w:top w:val="none" w:sz="0" w:space="0" w:color="auto"/>
        <w:left w:val="none" w:sz="0" w:space="0" w:color="auto"/>
        <w:bottom w:val="none" w:sz="0" w:space="0" w:color="auto"/>
        <w:right w:val="none" w:sz="0" w:space="0" w:color="auto"/>
      </w:divBdr>
    </w:div>
    <w:div w:id="112746625">
      <w:bodyDiv w:val="1"/>
      <w:marLeft w:val="0"/>
      <w:marRight w:val="0"/>
      <w:marTop w:val="0"/>
      <w:marBottom w:val="0"/>
      <w:divBdr>
        <w:top w:val="none" w:sz="0" w:space="0" w:color="auto"/>
        <w:left w:val="none" w:sz="0" w:space="0" w:color="auto"/>
        <w:bottom w:val="none" w:sz="0" w:space="0" w:color="auto"/>
        <w:right w:val="none" w:sz="0" w:space="0" w:color="auto"/>
      </w:divBdr>
    </w:div>
    <w:div w:id="117651365">
      <w:bodyDiv w:val="1"/>
      <w:marLeft w:val="0"/>
      <w:marRight w:val="0"/>
      <w:marTop w:val="0"/>
      <w:marBottom w:val="0"/>
      <w:divBdr>
        <w:top w:val="none" w:sz="0" w:space="0" w:color="auto"/>
        <w:left w:val="none" w:sz="0" w:space="0" w:color="auto"/>
        <w:bottom w:val="none" w:sz="0" w:space="0" w:color="auto"/>
        <w:right w:val="none" w:sz="0" w:space="0" w:color="auto"/>
      </w:divBdr>
    </w:div>
    <w:div w:id="131289384">
      <w:bodyDiv w:val="1"/>
      <w:marLeft w:val="0"/>
      <w:marRight w:val="0"/>
      <w:marTop w:val="0"/>
      <w:marBottom w:val="0"/>
      <w:divBdr>
        <w:top w:val="none" w:sz="0" w:space="0" w:color="auto"/>
        <w:left w:val="none" w:sz="0" w:space="0" w:color="auto"/>
        <w:bottom w:val="none" w:sz="0" w:space="0" w:color="auto"/>
        <w:right w:val="none" w:sz="0" w:space="0" w:color="auto"/>
      </w:divBdr>
    </w:div>
    <w:div w:id="413010286">
      <w:bodyDiv w:val="1"/>
      <w:marLeft w:val="0"/>
      <w:marRight w:val="0"/>
      <w:marTop w:val="0"/>
      <w:marBottom w:val="0"/>
      <w:divBdr>
        <w:top w:val="none" w:sz="0" w:space="0" w:color="auto"/>
        <w:left w:val="none" w:sz="0" w:space="0" w:color="auto"/>
        <w:bottom w:val="none" w:sz="0" w:space="0" w:color="auto"/>
        <w:right w:val="none" w:sz="0" w:space="0" w:color="auto"/>
      </w:divBdr>
    </w:div>
    <w:div w:id="525946105">
      <w:bodyDiv w:val="1"/>
      <w:marLeft w:val="0"/>
      <w:marRight w:val="0"/>
      <w:marTop w:val="0"/>
      <w:marBottom w:val="0"/>
      <w:divBdr>
        <w:top w:val="none" w:sz="0" w:space="0" w:color="auto"/>
        <w:left w:val="none" w:sz="0" w:space="0" w:color="auto"/>
        <w:bottom w:val="none" w:sz="0" w:space="0" w:color="auto"/>
        <w:right w:val="none" w:sz="0" w:space="0" w:color="auto"/>
      </w:divBdr>
    </w:div>
    <w:div w:id="555897916">
      <w:bodyDiv w:val="1"/>
      <w:marLeft w:val="0"/>
      <w:marRight w:val="0"/>
      <w:marTop w:val="0"/>
      <w:marBottom w:val="0"/>
      <w:divBdr>
        <w:top w:val="none" w:sz="0" w:space="0" w:color="auto"/>
        <w:left w:val="none" w:sz="0" w:space="0" w:color="auto"/>
        <w:bottom w:val="none" w:sz="0" w:space="0" w:color="auto"/>
        <w:right w:val="none" w:sz="0" w:space="0" w:color="auto"/>
      </w:divBdr>
    </w:div>
    <w:div w:id="656030533">
      <w:bodyDiv w:val="1"/>
      <w:marLeft w:val="0"/>
      <w:marRight w:val="0"/>
      <w:marTop w:val="0"/>
      <w:marBottom w:val="0"/>
      <w:divBdr>
        <w:top w:val="none" w:sz="0" w:space="0" w:color="auto"/>
        <w:left w:val="none" w:sz="0" w:space="0" w:color="auto"/>
        <w:bottom w:val="none" w:sz="0" w:space="0" w:color="auto"/>
        <w:right w:val="none" w:sz="0" w:space="0" w:color="auto"/>
      </w:divBdr>
    </w:div>
    <w:div w:id="710544468">
      <w:bodyDiv w:val="1"/>
      <w:marLeft w:val="0"/>
      <w:marRight w:val="0"/>
      <w:marTop w:val="0"/>
      <w:marBottom w:val="0"/>
      <w:divBdr>
        <w:top w:val="none" w:sz="0" w:space="0" w:color="auto"/>
        <w:left w:val="none" w:sz="0" w:space="0" w:color="auto"/>
        <w:bottom w:val="none" w:sz="0" w:space="0" w:color="auto"/>
        <w:right w:val="none" w:sz="0" w:space="0" w:color="auto"/>
      </w:divBdr>
    </w:div>
    <w:div w:id="849874423">
      <w:bodyDiv w:val="1"/>
      <w:marLeft w:val="0"/>
      <w:marRight w:val="0"/>
      <w:marTop w:val="0"/>
      <w:marBottom w:val="0"/>
      <w:divBdr>
        <w:top w:val="none" w:sz="0" w:space="0" w:color="auto"/>
        <w:left w:val="none" w:sz="0" w:space="0" w:color="auto"/>
        <w:bottom w:val="none" w:sz="0" w:space="0" w:color="auto"/>
        <w:right w:val="none" w:sz="0" w:space="0" w:color="auto"/>
      </w:divBdr>
    </w:div>
    <w:div w:id="988826043">
      <w:bodyDiv w:val="1"/>
      <w:marLeft w:val="0"/>
      <w:marRight w:val="0"/>
      <w:marTop w:val="0"/>
      <w:marBottom w:val="0"/>
      <w:divBdr>
        <w:top w:val="none" w:sz="0" w:space="0" w:color="auto"/>
        <w:left w:val="none" w:sz="0" w:space="0" w:color="auto"/>
        <w:bottom w:val="none" w:sz="0" w:space="0" w:color="auto"/>
        <w:right w:val="none" w:sz="0" w:space="0" w:color="auto"/>
      </w:divBdr>
    </w:div>
    <w:div w:id="1087462594">
      <w:bodyDiv w:val="1"/>
      <w:marLeft w:val="0"/>
      <w:marRight w:val="0"/>
      <w:marTop w:val="0"/>
      <w:marBottom w:val="0"/>
      <w:divBdr>
        <w:top w:val="none" w:sz="0" w:space="0" w:color="auto"/>
        <w:left w:val="none" w:sz="0" w:space="0" w:color="auto"/>
        <w:bottom w:val="none" w:sz="0" w:space="0" w:color="auto"/>
        <w:right w:val="none" w:sz="0" w:space="0" w:color="auto"/>
      </w:divBdr>
    </w:div>
    <w:div w:id="1235092034">
      <w:bodyDiv w:val="1"/>
      <w:marLeft w:val="0"/>
      <w:marRight w:val="0"/>
      <w:marTop w:val="0"/>
      <w:marBottom w:val="0"/>
      <w:divBdr>
        <w:top w:val="none" w:sz="0" w:space="0" w:color="auto"/>
        <w:left w:val="none" w:sz="0" w:space="0" w:color="auto"/>
        <w:bottom w:val="none" w:sz="0" w:space="0" w:color="auto"/>
        <w:right w:val="none" w:sz="0" w:space="0" w:color="auto"/>
      </w:divBdr>
    </w:div>
    <w:div w:id="1260795899">
      <w:bodyDiv w:val="1"/>
      <w:marLeft w:val="0"/>
      <w:marRight w:val="0"/>
      <w:marTop w:val="0"/>
      <w:marBottom w:val="0"/>
      <w:divBdr>
        <w:top w:val="none" w:sz="0" w:space="0" w:color="auto"/>
        <w:left w:val="none" w:sz="0" w:space="0" w:color="auto"/>
        <w:bottom w:val="none" w:sz="0" w:space="0" w:color="auto"/>
        <w:right w:val="none" w:sz="0" w:space="0" w:color="auto"/>
      </w:divBdr>
    </w:div>
    <w:div w:id="1278028432">
      <w:bodyDiv w:val="1"/>
      <w:marLeft w:val="0"/>
      <w:marRight w:val="0"/>
      <w:marTop w:val="0"/>
      <w:marBottom w:val="0"/>
      <w:divBdr>
        <w:top w:val="none" w:sz="0" w:space="0" w:color="auto"/>
        <w:left w:val="none" w:sz="0" w:space="0" w:color="auto"/>
        <w:bottom w:val="none" w:sz="0" w:space="0" w:color="auto"/>
        <w:right w:val="none" w:sz="0" w:space="0" w:color="auto"/>
      </w:divBdr>
    </w:div>
    <w:div w:id="1546021438">
      <w:bodyDiv w:val="1"/>
      <w:marLeft w:val="0"/>
      <w:marRight w:val="0"/>
      <w:marTop w:val="0"/>
      <w:marBottom w:val="0"/>
      <w:divBdr>
        <w:top w:val="none" w:sz="0" w:space="0" w:color="auto"/>
        <w:left w:val="none" w:sz="0" w:space="0" w:color="auto"/>
        <w:bottom w:val="none" w:sz="0" w:space="0" w:color="auto"/>
        <w:right w:val="none" w:sz="0" w:space="0" w:color="auto"/>
      </w:divBdr>
    </w:div>
    <w:div w:id="1630470950">
      <w:bodyDiv w:val="1"/>
      <w:marLeft w:val="0"/>
      <w:marRight w:val="0"/>
      <w:marTop w:val="0"/>
      <w:marBottom w:val="0"/>
      <w:divBdr>
        <w:top w:val="none" w:sz="0" w:space="0" w:color="auto"/>
        <w:left w:val="none" w:sz="0" w:space="0" w:color="auto"/>
        <w:bottom w:val="none" w:sz="0" w:space="0" w:color="auto"/>
        <w:right w:val="none" w:sz="0" w:space="0" w:color="auto"/>
      </w:divBdr>
    </w:div>
    <w:div w:id="1678581712">
      <w:bodyDiv w:val="1"/>
      <w:marLeft w:val="0"/>
      <w:marRight w:val="0"/>
      <w:marTop w:val="0"/>
      <w:marBottom w:val="0"/>
      <w:divBdr>
        <w:top w:val="none" w:sz="0" w:space="0" w:color="auto"/>
        <w:left w:val="none" w:sz="0" w:space="0" w:color="auto"/>
        <w:bottom w:val="none" w:sz="0" w:space="0" w:color="auto"/>
        <w:right w:val="none" w:sz="0" w:space="0" w:color="auto"/>
      </w:divBdr>
    </w:div>
    <w:div w:id="1817450906">
      <w:bodyDiv w:val="1"/>
      <w:marLeft w:val="0"/>
      <w:marRight w:val="0"/>
      <w:marTop w:val="0"/>
      <w:marBottom w:val="0"/>
      <w:divBdr>
        <w:top w:val="none" w:sz="0" w:space="0" w:color="auto"/>
        <w:left w:val="none" w:sz="0" w:space="0" w:color="auto"/>
        <w:bottom w:val="none" w:sz="0" w:space="0" w:color="auto"/>
        <w:right w:val="none" w:sz="0" w:space="0" w:color="auto"/>
      </w:divBdr>
    </w:div>
    <w:div w:id="1886134211">
      <w:bodyDiv w:val="1"/>
      <w:marLeft w:val="0"/>
      <w:marRight w:val="0"/>
      <w:marTop w:val="0"/>
      <w:marBottom w:val="0"/>
      <w:divBdr>
        <w:top w:val="none" w:sz="0" w:space="0" w:color="auto"/>
        <w:left w:val="none" w:sz="0" w:space="0" w:color="auto"/>
        <w:bottom w:val="none" w:sz="0" w:space="0" w:color="auto"/>
        <w:right w:val="none" w:sz="0" w:space="0" w:color="auto"/>
      </w:divBdr>
    </w:div>
    <w:div w:id="18894884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cely\AppData\Local\Microsoft\Windows\Temporary%20Internet%20Files\Content.Outlook\Documents\Municipios%20Aptos%20UPRA%20para%20Bosques.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cely\AppData\Local\Microsoft\Windows\Temporary%20Internet%20Files\Content.Outlook\Documents\Municipios%20Aptos%20UPRA%20para%20Palma%20de%20Aceit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scely\AppData\Local\Microsoft\Windows\Temporary%20Internet%20Files\Content.Outlook\Documents\Municipios%20Aptos%20UPRA%20para%20Caucho.pdf" TargetMode="External"/><Relationship Id="rId4" Type="http://schemas.openxmlformats.org/officeDocument/2006/relationships/settings" Target="settings.xml"/><Relationship Id="rId9" Type="http://schemas.openxmlformats.org/officeDocument/2006/relationships/hyperlink" Target="file:///C:\Users\scely\AppData\Local\Microsoft\Windows\Temporary%20Internet%20Files\Content.Outlook\Documents\Municipios%20Aptos%20UPRA%20para%20Cacao.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4AFB3-F981-46DF-8ADA-12EE3A43E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4482</Words>
  <Characters>24656</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Miler Ximena Lopez Mamian</dc:creator>
  <cp:lastModifiedBy>fmolina</cp:lastModifiedBy>
  <cp:revision>4</cp:revision>
  <cp:lastPrinted>2016-10-05T19:58:00Z</cp:lastPrinted>
  <dcterms:created xsi:type="dcterms:W3CDTF">2016-11-08T21:23:00Z</dcterms:created>
  <dcterms:modified xsi:type="dcterms:W3CDTF">2016-11-08T21:31:00Z</dcterms:modified>
</cp:coreProperties>
</file>